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仿宋_GB2312"/>
          <w:snapToGrid w:val="0"/>
          <w:sz w:val="30"/>
          <w:lang w:eastAsia="zh-CN"/>
        </w:rPr>
      </w:pPr>
      <w:r>
        <w:rPr>
          <w:rFonts w:hint="eastAsia" w:eastAsia="仿宋_GB2312"/>
          <w:snapToGrid w:val="0"/>
          <w:sz w:val="30"/>
        </w:rPr>
        <w:t>项目编号：WYGZ</w:t>
      </w:r>
      <w:r>
        <w:rPr>
          <w:rFonts w:hint="eastAsia" w:eastAsia="仿宋_GB2312"/>
          <w:snapToGrid w:val="0"/>
          <w:sz w:val="30"/>
          <w:lang w:eastAsia="zh-CN"/>
        </w:rPr>
        <w:t>2023046</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114300" distR="114300">
            <wp:extent cx="3319145" cy="714375"/>
            <wp:effectExtent l="0" t="0" r="14605" b="9525"/>
            <wp:docPr id="6"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C:\Users\Administrator\Documents\Tencent Files\382851414\FileRecv\皖南医学院.jpg"/>
                    <pic:cNvPicPr>
                      <a:picLocks noChangeAspect="1"/>
                    </pic:cNvPicPr>
                  </pic:nvPicPr>
                  <pic:blipFill>
                    <a:blip r:embed="rId5"/>
                    <a:stretch>
                      <a:fillRect/>
                    </a:stretch>
                  </pic:blipFill>
                  <pic:spPr>
                    <a:xfrm>
                      <a:off x="0" y="0"/>
                      <a:ext cx="3319145" cy="714375"/>
                    </a:xfrm>
                    <a:prstGeom prst="rect">
                      <a:avLst/>
                    </a:prstGeom>
                    <a:noFill/>
                    <a:ln>
                      <a:noFill/>
                    </a:ln>
                  </pic:spPr>
                </pic:pic>
              </a:graphicData>
            </a:graphic>
          </wp:inline>
        </w:drawing>
      </w:r>
    </w:p>
    <w:p>
      <w:pPr>
        <w:jc w:val="center"/>
        <w:rPr>
          <w:rFonts w:ascii="华文中宋" w:hAnsi="华文中宋" w:eastAsia="华文中宋"/>
          <w:b/>
          <w:bCs/>
          <w:w w:val="90"/>
          <w:sz w:val="21"/>
          <w:szCs w:val="21"/>
        </w:rPr>
      </w:pPr>
    </w:p>
    <w:p>
      <w:pPr>
        <w:jc w:val="center"/>
        <w:rPr>
          <w:rFonts w:ascii="华文中宋" w:hAnsi="华文中宋" w:eastAsia="华文中宋"/>
          <w:b/>
          <w:bCs/>
          <w:sz w:val="52"/>
          <w:szCs w:val="52"/>
        </w:rPr>
      </w:pPr>
      <w:bookmarkStart w:id="134" w:name="_GoBack"/>
      <w:bookmarkEnd w:id="134"/>
      <w:r>
        <w:rPr>
          <w:rFonts w:hint="eastAsia" w:ascii="华文中宋" w:hAnsi="华文中宋" w:eastAsia="华文中宋"/>
          <w:b/>
          <w:bCs/>
          <w:sz w:val="52"/>
          <w:szCs w:val="52"/>
          <w:lang w:eastAsia="zh-CN"/>
        </w:rPr>
        <w:t>口腔材料应用转化研究平台建设项目</w:t>
      </w:r>
      <w:r>
        <w:rPr>
          <w:rFonts w:hint="eastAsia" w:ascii="华文中宋" w:hAnsi="华文中宋" w:eastAsia="华文中宋"/>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2023年8月</w:t>
      </w:r>
    </w:p>
    <w:p>
      <w:pPr>
        <w:rPr>
          <w:rFonts w:ascii="仿宋_GB2312" w:hAnsi="仿宋_GB2312" w:eastAsia="仿宋_GB2312" w:cs="仿宋_GB2312"/>
          <w:b/>
          <w:sz w:val="36"/>
          <w:szCs w:val="36"/>
        </w:rPr>
      </w:pPr>
      <w:r>
        <w:rPr>
          <w:rFonts w:ascii="仿宋_GB2312" w:hAnsi="仿宋_GB2312" w:eastAsia="仿宋_GB2312" w:cs="仿宋_GB2312"/>
          <w:b/>
          <w:sz w:val="36"/>
          <w:szCs w:val="36"/>
        </w:rPr>
        <w:br w:type="page"/>
      </w:r>
    </w:p>
    <w:p>
      <w:pPr>
        <w:adjustRightInd w:val="0"/>
        <w:snapToGrid w:val="0"/>
        <w:jc w:val="center"/>
        <w:rPr>
          <w:rFonts w:ascii="仿宋_GB2312" w:hAnsi="仿宋_GB2312" w:eastAsia="仿宋_GB2312" w:cs="仿宋_GB2312"/>
          <w:b/>
          <w:sz w:val="36"/>
          <w:szCs w:val="36"/>
        </w:rPr>
      </w:pPr>
    </w:p>
    <w:p>
      <w:pPr>
        <w:pStyle w:val="20"/>
      </w:pPr>
      <w:r>
        <w:rPr>
          <w:rFonts w:hint="eastAsia"/>
        </w:rPr>
        <w:t>目  录</w:t>
      </w:r>
    </w:p>
    <w:p>
      <w:pPr>
        <w:pStyle w:val="20"/>
      </w:pPr>
    </w:p>
    <w:p>
      <w:pPr>
        <w:pStyle w:val="20"/>
        <w:rPr>
          <w:rFonts w:ascii="Calibri" w:hAnsi="Calibri" w:eastAsia="宋体"/>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"_Toc49762999" </w:instrText>
      </w:r>
      <w:r>
        <w:fldChar w:fldCharType="separate"/>
      </w:r>
      <w:r>
        <w:rPr>
          <w:rStyle w:val="32"/>
          <w:rFonts w:hint="eastAsia"/>
        </w:rPr>
        <w:t>第一章</w:t>
      </w:r>
      <w:r>
        <w:rPr>
          <w:rStyle w:val="32"/>
        </w:rPr>
        <w:t xml:space="preserve">  </w:t>
      </w:r>
      <w:r>
        <w:rPr>
          <w:rStyle w:val="32"/>
          <w:rFonts w:hint="eastAsia"/>
        </w:rPr>
        <w:t>磋商公告</w:t>
      </w:r>
      <w:r>
        <w:tab/>
      </w:r>
      <w:r>
        <w:fldChar w:fldCharType="begin"/>
      </w:r>
      <w:r>
        <w:instrText xml:space="preserve"> PAGEREF _Toc49762999 \h </w:instrText>
      </w:r>
      <w:r>
        <w:fldChar w:fldCharType="separate"/>
      </w:r>
      <w:r>
        <w:t>1</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"_Toc49763000" </w:instrText>
      </w:r>
      <w:r>
        <w:fldChar w:fldCharType="separate"/>
      </w:r>
      <w:r>
        <w:rPr>
          <w:rStyle w:val="32"/>
          <w:rFonts w:hint="eastAsia"/>
        </w:rPr>
        <w:t>第二章</w:t>
      </w:r>
      <w:r>
        <w:rPr>
          <w:rStyle w:val="32"/>
        </w:rPr>
        <w:t xml:space="preserve">  </w:t>
      </w:r>
      <w:r>
        <w:rPr>
          <w:rStyle w:val="32"/>
          <w:rFonts w:hint="eastAsia"/>
        </w:rPr>
        <w:t>磋商须知前附表</w:t>
      </w:r>
      <w:r>
        <w:tab/>
      </w:r>
      <w:r>
        <w:fldChar w:fldCharType="begin"/>
      </w:r>
      <w:r>
        <w:instrText xml:space="preserve"> PAGEREF _Toc49763000 \h </w:instrText>
      </w:r>
      <w:r>
        <w:fldChar w:fldCharType="separate"/>
      </w:r>
      <w:r>
        <w:t>3</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"_Toc49763001" </w:instrText>
      </w:r>
      <w:r>
        <w:fldChar w:fldCharType="separate"/>
      </w:r>
      <w:r>
        <w:rPr>
          <w:rStyle w:val="32"/>
          <w:rFonts w:hint="eastAsia"/>
        </w:rPr>
        <w:t>第三章</w:t>
      </w:r>
      <w:r>
        <w:rPr>
          <w:rStyle w:val="32"/>
        </w:rPr>
        <w:t xml:space="preserve">  </w:t>
      </w:r>
      <w:r>
        <w:rPr>
          <w:rStyle w:val="32"/>
          <w:rFonts w:hint="eastAsia"/>
        </w:rPr>
        <w:t>磋商须知</w:t>
      </w:r>
      <w:r>
        <w:tab/>
      </w:r>
      <w:r>
        <w:fldChar w:fldCharType="begin"/>
      </w:r>
      <w:r>
        <w:instrText xml:space="preserve"> PAGEREF _Toc49763001 \h </w:instrText>
      </w:r>
      <w:r>
        <w:fldChar w:fldCharType="separate"/>
      </w:r>
      <w:r>
        <w:t>4</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"_Toc49763002" </w:instrText>
      </w:r>
      <w:r>
        <w:fldChar w:fldCharType="separate"/>
      </w:r>
      <w:r>
        <w:rPr>
          <w:rStyle w:val="32"/>
          <w:rFonts w:hint="eastAsia"/>
        </w:rPr>
        <w:t>第四章</w:t>
      </w:r>
      <w:r>
        <w:rPr>
          <w:rStyle w:val="32"/>
        </w:rPr>
        <w:t xml:space="preserve">  </w:t>
      </w:r>
      <w:r>
        <w:rPr>
          <w:rStyle w:val="32"/>
          <w:rFonts w:hint="eastAsia"/>
        </w:rPr>
        <w:t>合同主要条款</w:t>
      </w:r>
      <w:r>
        <w:tab/>
      </w:r>
      <w:r>
        <w:fldChar w:fldCharType="begin"/>
      </w:r>
      <w:r>
        <w:instrText xml:space="preserve"> PAGEREF _Toc49763002 \h </w:instrText>
      </w:r>
      <w:r>
        <w:fldChar w:fldCharType="separate"/>
      </w:r>
      <w:r>
        <w:t>11</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"_Toc49763003" </w:instrText>
      </w:r>
      <w:r>
        <w:fldChar w:fldCharType="separate"/>
      </w:r>
      <w:r>
        <w:rPr>
          <w:rStyle w:val="32"/>
          <w:rFonts w:hint="eastAsia"/>
        </w:rPr>
        <w:t>第五章</w:t>
      </w:r>
      <w:r>
        <w:rPr>
          <w:rStyle w:val="32"/>
        </w:rPr>
        <w:t xml:space="preserve">  </w:t>
      </w:r>
      <w:r>
        <w:rPr>
          <w:rStyle w:val="32"/>
          <w:rFonts w:hint="eastAsia"/>
        </w:rPr>
        <w:t>项目需求</w:t>
      </w:r>
      <w:r>
        <w:tab/>
      </w:r>
      <w:r>
        <w:fldChar w:fldCharType="begin"/>
      </w:r>
      <w:r>
        <w:instrText xml:space="preserve"> PAGEREF _Toc49763003 \h </w:instrText>
      </w:r>
      <w:r>
        <w:fldChar w:fldCharType="separate"/>
      </w:r>
      <w:r>
        <w:t>14</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"_Toc49763004" </w:instrText>
      </w:r>
      <w:r>
        <w:fldChar w:fldCharType="separate"/>
      </w:r>
      <w:r>
        <w:rPr>
          <w:rStyle w:val="32"/>
          <w:rFonts w:hint="eastAsia"/>
        </w:rPr>
        <w:t>第六章</w:t>
      </w:r>
      <w:r>
        <w:rPr>
          <w:rStyle w:val="32"/>
        </w:rPr>
        <w:t xml:space="preserve">  </w:t>
      </w:r>
      <w:r>
        <w:rPr>
          <w:rStyle w:val="32"/>
          <w:rFonts w:hint="eastAsia"/>
        </w:rPr>
        <w:t>评分办法和评分细则</w:t>
      </w:r>
      <w:r>
        <w:tab/>
      </w:r>
      <w:r>
        <w:fldChar w:fldCharType="begin"/>
      </w:r>
      <w:r>
        <w:instrText xml:space="preserve"> PAGEREF _Toc49763004 \h </w:instrText>
      </w:r>
      <w:r>
        <w:fldChar w:fldCharType="separate"/>
      </w:r>
      <w:r>
        <w:t>15</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"_Toc49763005" </w:instrText>
      </w:r>
      <w:r>
        <w:fldChar w:fldCharType="separate"/>
      </w:r>
      <w:r>
        <w:rPr>
          <w:rStyle w:val="32"/>
          <w:rFonts w:hint="eastAsia"/>
        </w:rPr>
        <w:t>第七章</w:t>
      </w:r>
      <w:r>
        <w:rPr>
          <w:rStyle w:val="32"/>
        </w:rPr>
        <w:t xml:space="preserve">  </w:t>
      </w:r>
      <w:r>
        <w:rPr>
          <w:rStyle w:val="32"/>
          <w:rFonts w:hint="eastAsia"/>
        </w:rPr>
        <w:t>响应文件格式</w:t>
      </w:r>
      <w:r>
        <w:tab/>
      </w:r>
      <w:r>
        <w:fldChar w:fldCharType="begin"/>
      </w:r>
      <w:r>
        <w:instrText xml:space="preserve"> PAGEREF _Toc49763005 \h </w:instrText>
      </w:r>
      <w:r>
        <w:fldChar w:fldCharType="separate"/>
      </w:r>
      <w:r>
        <w:t>17</w:t>
      </w:r>
      <w:r>
        <w:fldChar w:fldCharType="end"/>
      </w:r>
      <w: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720" w:num="1"/>
          <w:docGrid w:type="lines" w:linePitch="312" w:charSpace="0"/>
        </w:sectPr>
      </w:pPr>
    </w:p>
    <w:p>
      <w:pPr>
        <w:pStyle w:val="3"/>
        <w:ind w:firstLine="1441" w:firstLineChars="400"/>
        <w:rPr>
          <w:rFonts w:ascii="华文中宋" w:hAnsi="华文中宋" w:eastAsia="华文中宋"/>
          <w:color w:val="auto"/>
          <w:szCs w:val="21"/>
        </w:rPr>
      </w:pPr>
      <w:bookmarkStart w:id="0" w:name="_Toc49762999"/>
      <w:r>
        <w:rPr>
          <w:rFonts w:hint="eastAsia" w:ascii="华文中宋" w:hAnsi="华文中宋" w:eastAsia="华文中宋"/>
          <w:color w:val="auto"/>
          <w:szCs w:val="21"/>
        </w:rPr>
        <w:t>第一章  磋商公告</w:t>
      </w:r>
      <w:bookmarkEnd w:id="0"/>
    </w:p>
    <w:p>
      <w:pPr>
        <w:pStyle w:val="24"/>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我校</w:t>
      </w:r>
      <w:r>
        <w:rPr>
          <w:rFonts w:hint="eastAsia" w:ascii="仿宋_GB2312" w:eastAsia="仿宋_GB2312" w:cs="宋体"/>
          <w:sz w:val="24"/>
          <w:szCs w:val="24"/>
          <w:lang w:eastAsia="zh-CN"/>
        </w:rPr>
        <w:t>皖南医学院口腔材料应用转化研究平台建设项目</w:t>
      </w:r>
      <w:r>
        <w:rPr>
          <w:rFonts w:ascii="仿宋_GB2312" w:eastAsia="仿宋_GB2312" w:cs="宋体"/>
          <w:sz w:val="24"/>
          <w:szCs w:val="24"/>
        </w:rPr>
        <w:t>采取磋商的方式进行采购，现邀请符合资质条件的供应商参加投标和磋商。具体情况如下：</w:t>
      </w:r>
    </w:p>
    <w:p>
      <w:pPr>
        <w:pStyle w:val="24"/>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一、项目概况：</w:t>
      </w:r>
    </w:p>
    <w:p>
      <w:pPr>
        <w:pStyle w:val="24"/>
        <w:adjustRightInd w:val="0"/>
        <w:snapToGrid w:val="0"/>
        <w:spacing w:before="0" w:beforeAutospacing="0" w:after="0" w:afterAutospacing="0" w:line="360" w:lineRule="auto"/>
        <w:ind w:firstLine="480" w:firstLineChars="200"/>
        <w:jc w:val="both"/>
        <w:rPr>
          <w:rFonts w:ascii="仿宋_GB2312" w:eastAsia="仿宋_GB2312" w:cs="宋体"/>
          <w:sz w:val="24"/>
          <w:szCs w:val="24"/>
        </w:rPr>
      </w:pPr>
      <w:r>
        <w:rPr>
          <w:rFonts w:ascii="仿宋_GB2312" w:eastAsia="仿宋_GB2312" w:cs="宋体"/>
          <w:sz w:val="24"/>
          <w:szCs w:val="24"/>
        </w:rPr>
        <w:t>（一）项目名称：</w:t>
      </w:r>
      <w:r>
        <w:rPr>
          <w:rFonts w:hint="eastAsia" w:ascii="仿宋_GB2312" w:eastAsia="仿宋_GB2312" w:cs="宋体"/>
          <w:sz w:val="24"/>
          <w:szCs w:val="24"/>
        </w:rPr>
        <w:t>皖南医学院</w:t>
      </w:r>
      <w:r>
        <w:rPr>
          <w:rFonts w:hint="eastAsia" w:ascii="仿宋_GB2312" w:eastAsia="仿宋_GB2312" w:cs="宋体"/>
          <w:sz w:val="24"/>
          <w:szCs w:val="24"/>
          <w:lang w:eastAsia="zh-CN"/>
        </w:rPr>
        <w:t>口腔材料应用转化研究平台建设项目</w:t>
      </w:r>
      <w:r>
        <w:rPr>
          <w:rFonts w:ascii="仿宋_GB2312" w:eastAsia="仿宋_GB2312" w:cs="宋体"/>
          <w:sz w:val="24"/>
          <w:szCs w:val="24"/>
        </w:rPr>
        <w:t>；</w:t>
      </w:r>
    </w:p>
    <w:p>
      <w:pPr>
        <w:pStyle w:val="24"/>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（二）项目编号：</w:t>
      </w:r>
      <w:r>
        <w:rPr>
          <w:rFonts w:hint="eastAsia" w:ascii="仿宋_GB2312" w:eastAsia="仿宋_GB2312" w:cs="宋体"/>
          <w:sz w:val="24"/>
          <w:szCs w:val="24"/>
        </w:rPr>
        <w:t>WYGZ</w:t>
      </w:r>
      <w:r>
        <w:rPr>
          <w:rFonts w:hint="eastAsia" w:ascii="仿宋_GB2312" w:eastAsia="仿宋_GB2312" w:cs="宋体"/>
          <w:sz w:val="24"/>
          <w:szCs w:val="24"/>
          <w:lang w:eastAsia="zh-CN"/>
        </w:rPr>
        <w:t>2023046</w:t>
      </w:r>
      <w:r>
        <w:rPr>
          <w:rFonts w:ascii="仿宋_GB2312" w:eastAsia="仿宋_GB2312" w:cs="宋体"/>
          <w:sz w:val="24"/>
          <w:szCs w:val="24"/>
        </w:rPr>
        <w:t>;</w:t>
      </w:r>
    </w:p>
    <w:p>
      <w:pPr>
        <w:pStyle w:val="45"/>
        <w:autoSpaceDN w:val="0"/>
        <w:spacing w:line="360" w:lineRule="auto"/>
        <w:ind w:firstLine="480" w:firstLineChars="200"/>
        <w:rPr>
          <w:rFonts w:hint="eastAsia" w:ascii="仿宋_GB2312" w:hAnsi="宋体" w:eastAsia="仿宋_GB2312" w:cs="宋体"/>
          <w:kern w:val="0"/>
          <w:sz w:val="24"/>
          <w:szCs w:val="24"/>
        </w:rPr>
      </w:pPr>
      <w:r>
        <w:rPr>
          <w:rFonts w:ascii="仿宋_GB2312" w:hAnsi="宋体" w:eastAsia="仿宋_GB2312" w:cs="宋体"/>
          <w:kern w:val="0"/>
          <w:sz w:val="24"/>
          <w:szCs w:val="24"/>
        </w:rPr>
        <w:t>（三）项目内容：</w:t>
      </w:r>
      <w:r>
        <w:rPr>
          <w:rFonts w:hint="eastAsia" w:ascii="仿宋_GB2312" w:hAnsi="宋体" w:eastAsia="仿宋_GB2312" w:cs="宋体"/>
          <w:kern w:val="0"/>
          <w:sz w:val="24"/>
          <w:szCs w:val="24"/>
          <w:lang w:eastAsia="zh-CN"/>
        </w:rPr>
        <w:t>在</w:t>
      </w:r>
      <w:r>
        <w:rPr>
          <w:rFonts w:hint="eastAsia" w:ascii="仿宋_GB2312" w:hAnsi="宋体" w:eastAsia="仿宋_GB2312" w:cs="宋体"/>
          <w:kern w:val="0"/>
          <w:sz w:val="24"/>
          <w:szCs w:val="24"/>
        </w:rPr>
        <w:t>我校</w:t>
      </w:r>
      <w:r>
        <w:rPr>
          <w:rFonts w:hint="eastAsia" w:ascii="仿宋_GB2312" w:hAnsi="宋体" w:eastAsia="仿宋_GB2312" w:cs="宋体"/>
          <w:kern w:val="0"/>
          <w:sz w:val="24"/>
          <w:szCs w:val="24"/>
          <w:lang w:eastAsia="zh-CN"/>
        </w:rPr>
        <w:t>进行</w:t>
      </w:r>
      <w:r>
        <w:rPr>
          <w:rFonts w:hint="eastAsia" w:ascii="仿宋_GB2312" w:eastAsia="仿宋_GB2312" w:cs="宋体"/>
          <w:sz w:val="24"/>
          <w:szCs w:val="24"/>
          <w:lang w:eastAsia="zh-CN"/>
        </w:rPr>
        <w:t>口腔材料应用转化研究平台建设</w:t>
      </w:r>
      <w:r>
        <w:rPr>
          <w:rFonts w:hint="eastAsia" w:ascii="仿宋_GB2312" w:hAnsi="宋体" w:eastAsia="仿宋_GB2312" w:cs="宋体"/>
          <w:kern w:val="0"/>
          <w:sz w:val="24"/>
          <w:szCs w:val="24"/>
        </w:rPr>
        <w:t>，详见</w:t>
      </w:r>
      <w:r>
        <w:rPr>
          <w:rFonts w:ascii="仿宋_GB2312" w:hAnsi="宋体" w:eastAsia="仿宋_GB2312" w:cs="宋体"/>
          <w:kern w:val="0"/>
          <w:sz w:val="24"/>
          <w:szCs w:val="24"/>
        </w:rPr>
        <w:t>磋商文件。</w:t>
      </w:r>
    </w:p>
    <w:p>
      <w:pPr>
        <w:ind w:firstLine="480" w:firstLineChars="200"/>
        <w:rPr>
          <w:sz w:val="21"/>
        </w:rPr>
      </w:pPr>
      <w:r>
        <w:rPr>
          <w:rFonts w:ascii="仿宋_GB2312" w:hAnsi="宋体" w:eastAsia="仿宋_GB2312" w:cs="宋体"/>
          <w:kern w:val="0"/>
          <w:sz w:val="24"/>
          <w:szCs w:val="24"/>
        </w:rPr>
        <w:t>（四）项目预算：598972.7</w:t>
      </w:r>
      <w:r>
        <w:rPr>
          <w:rFonts w:hint="eastAsia" w:ascii="仿宋_GB2312" w:hAnsi="宋体" w:eastAsia="仿宋_GB2312" w:cs="宋体"/>
          <w:kern w:val="0"/>
          <w:sz w:val="24"/>
          <w:szCs w:val="24"/>
        </w:rPr>
        <w:t>0 元 。</w:t>
      </w:r>
    </w:p>
    <w:p>
      <w:pPr>
        <w:pStyle w:val="24"/>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二、投标资质：</w:t>
      </w:r>
    </w:p>
    <w:p>
      <w:pPr>
        <w:adjustRightInd w:val="0"/>
        <w:snapToGrid w:val="0"/>
        <w:spacing w:line="360" w:lineRule="auto"/>
        <w:ind w:firstLine="453" w:firstLineChars="189"/>
        <w:rPr>
          <w:rFonts w:ascii="仿宋_GB2312" w:hAnsi="宋体" w:eastAsia="仿宋_GB2312" w:cs="宋体"/>
          <w:kern w:val="0"/>
          <w:sz w:val="24"/>
          <w:szCs w:val="24"/>
        </w:rPr>
      </w:pPr>
      <w:r>
        <w:rPr>
          <w:rFonts w:hint="eastAsia" w:ascii="仿宋_GB2312" w:hAnsi="宋体" w:eastAsia="仿宋_GB2312" w:cs="宋体"/>
          <w:kern w:val="0"/>
          <w:sz w:val="24"/>
          <w:szCs w:val="24"/>
        </w:rPr>
        <w:t>1.</w:t>
      </w:r>
      <w:r>
        <w:rPr>
          <w:rFonts w:ascii="仿宋_GB2312" w:hAnsi="宋体" w:eastAsia="仿宋_GB2312" w:cs="宋体"/>
          <w:kern w:val="0"/>
          <w:sz w:val="24"/>
          <w:szCs w:val="24"/>
        </w:rPr>
        <w:t>供应商能够独立承担民事责任能力；</w:t>
      </w:r>
    </w:p>
    <w:p>
      <w:pPr>
        <w:adjustRightInd w:val="0"/>
        <w:snapToGrid w:val="0"/>
        <w:spacing w:line="360" w:lineRule="auto"/>
        <w:ind w:firstLine="453" w:firstLineChars="189"/>
        <w:rPr>
          <w:rFonts w:ascii="仿宋_GB2312" w:hAnsi="宋体" w:eastAsia="仿宋_GB2312" w:cs="宋体"/>
          <w:kern w:val="0"/>
          <w:sz w:val="24"/>
          <w:szCs w:val="24"/>
        </w:rPr>
      </w:pPr>
      <w:r>
        <w:rPr>
          <w:rFonts w:ascii="仿宋_GB2312" w:hAnsi="宋体" w:eastAsia="仿宋_GB2312" w:cs="宋体"/>
          <w:kern w:val="0"/>
          <w:sz w:val="24"/>
          <w:szCs w:val="24"/>
        </w:rPr>
        <w:t>2.具有良好的商业信誉和健全的财务会计制度；</w:t>
      </w:r>
    </w:p>
    <w:p>
      <w:pPr>
        <w:adjustRightInd w:val="0"/>
        <w:snapToGrid w:val="0"/>
        <w:spacing w:line="360" w:lineRule="auto"/>
        <w:ind w:firstLine="453" w:firstLineChars="189"/>
        <w:rPr>
          <w:rFonts w:ascii="仿宋_GB2312" w:hAnsi="宋体" w:eastAsia="仿宋_GB2312" w:cs="宋体"/>
          <w:kern w:val="0"/>
          <w:sz w:val="24"/>
          <w:szCs w:val="24"/>
        </w:rPr>
      </w:pPr>
      <w:r>
        <w:rPr>
          <w:rFonts w:ascii="仿宋_GB2312" w:hAnsi="宋体" w:eastAsia="仿宋_GB2312" w:cs="宋体"/>
          <w:kern w:val="0"/>
          <w:sz w:val="24"/>
          <w:szCs w:val="24"/>
        </w:rPr>
        <w:t>3.具有履行合同所必需的设备和专业技术能力；</w:t>
      </w:r>
    </w:p>
    <w:p>
      <w:pPr>
        <w:adjustRightInd w:val="0"/>
        <w:snapToGrid w:val="0"/>
        <w:spacing w:line="360" w:lineRule="auto"/>
        <w:ind w:firstLine="453" w:firstLineChars="189"/>
        <w:rPr>
          <w:rFonts w:ascii="仿宋_GB2312" w:hAnsi="宋体" w:eastAsia="仿宋_GB2312" w:cs="宋体"/>
          <w:kern w:val="0"/>
          <w:sz w:val="24"/>
          <w:szCs w:val="24"/>
        </w:rPr>
      </w:pPr>
      <w:r>
        <w:rPr>
          <w:rFonts w:ascii="仿宋_GB2312" w:hAnsi="宋体" w:eastAsia="仿宋_GB2312" w:cs="宋体"/>
          <w:kern w:val="0"/>
          <w:sz w:val="24"/>
          <w:szCs w:val="24"/>
        </w:rPr>
        <w:t>4.有依法缴纳税收和社会保障资金的良好记录；</w:t>
      </w:r>
    </w:p>
    <w:p>
      <w:pPr>
        <w:adjustRightInd w:val="0"/>
        <w:snapToGrid w:val="0"/>
        <w:spacing w:line="360" w:lineRule="auto"/>
        <w:ind w:firstLine="453" w:firstLineChars="189"/>
        <w:rPr>
          <w:rFonts w:ascii="仿宋_GB2312" w:hAnsi="宋体" w:eastAsia="仿宋_GB2312" w:cs="宋体"/>
          <w:kern w:val="0"/>
          <w:sz w:val="24"/>
          <w:szCs w:val="24"/>
        </w:rPr>
      </w:pPr>
      <w:r>
        <w:rPr>
          <w:rFonts w:ascii="仿宋_GB2312" w:hAnsi="宋体" w:eastAsia="仿宋_GB2312" w:cs="宋体"/>
          <w:kern w:val="0"/>
          <w:sz w:val="24"/>
          <w:szCs w:val="24"/>
        </w:rPr>
        <w:t>5.三年内，在经营活动中没有重大违法记录；</w:t>
      </w:r>
    </w:p>
    <w:p>
      <w:pPr>
        <w:adjustRightInd w:val="0"/>
        <w:snapToGrid w:val="0"/>
        <w:spacing w:line="360" w:lineRule="auto"/>
        <w:ind w:firstLine="455" w:firstLineChars="189"/>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6.</w:t>
      </w:r>
      <w:r>
        <w:rPr>
          <w:rFonts w:ascii="仿宋_GB2312" w:hAnsi="宋体" w:eastAsia="仿宋_GB2312" w:cs="宋体"/>
          <w:b/>
          <w:bCs/>
          <w:kern w:val="0"/>
          <w:sz w:val="24"/>
          <w:szCs w:val="24"/>
        </w:rPr>
        <w:t xml:space="preserve"> 投标人须具备具有建筑装修装饰工程专业承包贰级（或以上）资质</w:t>
      </w:r>
      <w:r>
        <w:rPr>
          <w:rFonts w:hint="eastAsia" w:ascii="仿宋_GB2312" w:hAnsi="宋体" w:eastAsia="仿宋_GB2312" w:cs="宋体"/>
          <w:b/>
          <w:bCs/>
          <w:kern w:val="0"/>
          <w:sz w:val="24"/>
          <w:szCs w:val="24"/>
        </w:rPr>
        <w:t>或建筑工程总承包叁级（或以上）资质</w:t>
      </w:r>
      <w:r>
        <w:rPr>
          <w:rFonts w:ascii="仿宋_GB2312" w:hAnsi="宋体" w:eastAsia="仿宋_GB2312" w:cs="宋体"/>
          <w:b/>
          <w:bCs/>
          <w:kern w:val="0"/>
          <w:sz w:val="24"/>
          <w:szCs w:val="24"/>
        </w:rPr>
        <w:t>；投标人拟委任的项目负责人须具备建筑工程专业贰级（或以上）注册建造师执业资格，具备有效的安全生产考核合格证书。</w:t>
      </w:r>
    </w:p>
    <w:p>
      <w:pPr>
        <w:adjustRightInd w:val="0"/>
        <w:snapToGrid w:val="0"/>
        <w:spacing w:line="360" w:lineRule="auto"/>
        <w:ind w:firstLine="453" w:firstLineChars="189"/>
        <w:rPr>
          <w:rFonts w:ascii="仿宋_GB2312" w:hAnsi="宋体" w:eastAsia="仿宋_GB2312" w:cs="宋体"/>
          <w:kern w:val="0"/>
          <w:sz w:val="24"/>
          <w:szCs w:val="24"/>
          <w:lang w:val="zh-CN"/>
        </w:rPr>
      </w:pPr>
      <w:r>
        <w:rPr>
          <w:rFonts w:hint="eastAsia" w:ascii="仿宋_GB2312" w:hAnsi="宋体" w:eastAsia="仿宋_GB2312" w:cs="宋体"/>
          <w:kern w:val="0"/>
          <w:sz w:val="24"/>
          <w:szCs w:val="24"/>
        </w:rPr>
        <w:t>7</w:t>
      </w:r>
      <w:r>
        <w:rPr>
          <w:rFonts w:ascii="仿宋_GB2312" w:hAnsi="宋体" w:eastAsia="仿宋_GB2312" w:cs="宋体"/>
          <w:kern w:val="0"/>
          <w:sz w:val="24"/>
          <w:szCs w:val="24"/>
        </w:rPr>
        <w:t>.本项目不接受联合体投标。</w:t>
      </w:r>
    </w:p>
    <w:p>
      <w:pPr>
        <w:pStyle w:val="24"/>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三、报名时间及方式：</w:t>
      </w:r>
    </w:p>
    <w:p>
      <w:pPr>
        <w:pStyle w:val="24"/>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（一）报名时间：</w:t>
      </w:r>
      <w:r>
        <w:rPr>
          <w:rFonts w:hint="eastAsia" w:ascii="仿宋_GB2312" w:eastAsia="仿宋_GB2312" w:cs="宋体"/>
          <w:sz w:val="24"/>
          <w:szCs w:val="24"/>
        </w:rPr>
        <w:t>2023年</w:t>
      </w:r>
      <w:r>
        <w:rPr>
          <w:rFonts w:ascii="仿宋_GB2312" w:eastAsia="仿宋_GB2312" w:cs="宋体"/>
          <w:sz w:val="24"/>
          <w:szCs w:val="24"/>
        </w:rPr>
        <w:t>8</w:t>
      </w:r>
      <w:r>
        <w:rPr>
          <w:rFonts w:hint="eastAsia" w:ascii="仿宋_GB2312" w:eastAsia="仿宋_GB2312" w:cs="宋体"/>
          <w:sz w:val="24"/>
          <w:szCs w:val="24"/>
        </w:rPr>
        <w:t>月</w:t>
      </w:r>
      <w:r>
        <w:rPr>
          <w:rFonts w:ascii="仿宋_GB2312" w:eastAsia="仿宋_GB2312" w:cs="宋体"/>
          <w:sz w:val="24"/>
          <w:szCs w:val="24"/>
        </w:rPr>
        <w:t>1</w:t>
      </w:r>
      <w:r>
        <w:rPr>
          <w:rFonts w:hint="eastAsia" w:ascii="仿宋_GB2312" w:eastAsia="仿宋_GB2312" w:cs="宋体"/>
          <w:sz w:val="24"/>
          <w:szCs w:val="24"/>
          <w:lang w:val="en-US" w:eastAsia="zh-CN"/>
        </w:rPr>
        <w:t>2</w:t>
      </w:r>
      <w:r>
        <w:rPr>
          <w:rFonts w:ascii="仿宋_GB2312" w:eastAsia="仿宋_GB2312" w:cs="宋体"/>
          <w:sz w:val="24"/>
          <w:szCs w:val="24"/>
        </w:rPr>
        <w:t>日-</w:t>
      </w:r>
      <w:r>
        <w:rPr>
          <w:rFonts w:hint="eastAsia" w:ascii="仿宋_GB2312" w:eastAsia="仿宋_GB2312" w:cs="宋体"/>
          <w:sz w:val="24"/>
          <w:szCs w:val="24"/>
        </w:rPr>
        <w:t>2023年</w:t>
      </w:r>
      <w:r>
        <w:rPr>
          <w:rFonts w:ascii="仿宋_GB2312" w:eastAsia="仿宋_GB2312" w:cs="宋体"/>
          <w:sz w:val="24"/>
          <w:szCs w:val="24"/>
        </w:rPr>
        <w:t>8</w:t>
      </w:r>
      <w:r>
        <w:rPr>
          <w:rFonts w:hint="eastAsia" w:ascii="仿宋_GB2312" w:eastAsia="仿宋_GB2312" w:cs="宋体"/>
          <w:sz w:val="24"/>
          <w:szCs w:val="24"/>
        </w:rPr>
        <w:t>月</w:t>
      </w:r>
      <w:r>
        <w:rPr>
          <w:rFonts w:ascii="仿宋_GB2312" w:eastAsia="仿宋_GB2312" w:cs="宋体"/>
          <w:sz w:val="24"/>
          <w:szCs w:val="24"/>
        </w:rPr>
        <w:t>18日下午5:00；</w:t>
      </w:r>
    </w:p>
    <w:p>
      <w:pPr>
        <w:widowControl/>
        <w:shd w:val="clear" w:color="auto" w:fill="FFFFFF"/>
        <w:spacing w:line="360" w:lineRule="auto"/>
        <w:ind w:firstLine="480" w:firstLineChars="200"/>
        <w:rPr>
          <w:rFonts w:ascii="仿宋_GB2312" w:hAnsi="宋体" w:eastAsia="仿宋_GB2312" w:cs="宋体"/>
          <w:kern w:val="0"/>
          <w:sz w:val="24"/>
          <w:szCs w:val="24"/>
          <w:lang w:val="zh-CN"/>
        </w:rPr>
      </w:pPr>
      <w:r>
        <w:rPr>
          <w:rFonts w:hint="eastAsia" w:ascii="仿宋_GB2312" w:eastAsia="仿宋_GB2312" w:cs="宋体"/>
          <w:sz w:val="24"/>
          <w:szCs w:val="24"/>
          <w:lang w:val="zh-CN"/>
        </w:rPr>
        <w:t>（二）</w:t>
      </w:r>
      <w:r>
        <w:rPr>
          <w:rFonts w:hint="eastAsia" w:ascii="仿宋_GB2312" w:hAnsi="宋体" w:eastAsia="仿宋_GB2312" w:cs="宋体"/>
          <w:kern w:val="0"/>
          <w:sz w:val="24"/>
          <w:szCs w:val="24"/>
          <w:lang w:val="zh-CN"/>
        </w:rPr>
        <w:t>报名方式：</w:t>
      </w:r>
      <w:r>
        <w:rPr>
          <w:rFonts w:hint="eastAsia" w:ascii="仿宋_GB2312" w:hAnsi="宋体" w:eastAsia="仿宋_GB2312" w:cs="宋体"/>
          <w:kern w:val="0"/>
          <w:sz w:val="24"/>
          <w:szCs w:val="24"/>
          <w:lang w:eastAsia="zh-CN"/>
        </w:rPr>
        <w:t>皖南医学院口腔材料应用转化研究平台建设项目</w:t>
      </w:r>
      <w:r>
        <w:rPr>
          <w:rFonts w:ascii="仿宋_GB2312" w:hAnsi="宋体" w:eastAsia="仿宋_GB2312" w:cs="宋体"/>
          <w:kern w:val="0"/>
          <w:sz w:val="24"/>
          <w:szCs w:val="24"/>
        </w:rPr>
        <w:t>（项目编号：</w:t>
      </w:r>
      <w:r>
        <w:rPr>
          <w:rFonts w:hint="eastAsia" w:ascii="仿宋_GB2312" w:hAnsi="宋体" w:eastAsia="仿宋_GB2312" w:cs="宋体"/>
          <w:kern w:val="0"/>
          <w:sz w:val="24"/>
          <w:szCs w:val="24"/>
        </w:rPr>
        <w:t>WYGZ</w:t>
      </w:r>
      <w:r>
        <w:rPr>
          <w:rFonts w:hint="eastAsia" w:ascii="仿宋_GB2312" w:hAnsi="宋体" w:eastAsia="仿宋_GB2312" w:cs="宋体"/>
          <w:kern w:val="0"/>
          <w:sz w:val="24"/>
          <w:szCs w:val="24"/>
          <w:lang w:eastAsia="zh-CN"/>
        </w:rPr>
        <w:t>2023046</w:t>
      </w:r>
      <w:r>
        <w:rPr>
          <w:rFonts w:ascii="仿宋_GB2312" w:hAnsi="宋体" w:eastAsia="仿宋_GB2312" w:cs="宋体"/>
          <w:kern w:val="0"/>
          <w:sz w:val="24"/>
          <w:szCs w:val="24"/>
        </w:rPr>
        <w:t>）已在皖南医学院网上采购平台（http://wnmc.youzhicai.com/）发布，请潜在供应商在皖南医学院网上采购平台参与项目</w:t>
      </w:r>
      <w:r>
        <w:rPr>
          <w:rFonts w:hint="eastAsia" w:ascii="仿宋_GB2312" w:hAnsi="宋体" w:eastAsia="仿宋_GB2312" w:cs="宋体"/>
          <w:kern w:val="0"/>
          <w:sz w:val="24"/>
          <w:szCs w:val="24"/>
        </w:rPr>
        <w:t>报名</w:t>
      </w:r>
      <w:r>
        <w:rPr>
          <w:rFonts w:hint="eastAsia" w:ascii="仿宋_GB2312" w:hAnsi="宋体" w:eastAsia="仿宋_GB2312" w:cs="宋体"/>
          <w:kern w:val="0"/>
          <w:sz w:val="24"/>
          <w:szCs w:val="24"/>
          <w:lang w:val="zh-CN"/>
        </w:rPr>
        <w:t>；</w:t>
      </w:r>
    </w:p>
    <w:p>
      <w:pPr>
        <w:pStyle w:val="24"/>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hint="eastAsia" w:ascii="仿宋_GB2312" w:eastAsia="仿宋_GB2312" w:cs="宋体"/>
          <w:sz w:val="24"/>
          <w:szCs w:val="24"/>
          <w:lang w:val="zh-CN"/>
        </w:rPr>
        <w:t>（三）招标文件获取：自行下载。</w:t>
      </w:r>
    </w:p>
    <w:p>
      <w:pPr>
        <w:pStyle w:val="24"/>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四、响应文件份数：一式三份（正本一份，副本二份），每份响应文件须清楚表明“正本”或“副本”字样。</w:t>
      </w:r>
    </w:p>
    <w:p>
      <w:pPr>
        <w:pStyle w:val="24"/>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五、响应文件递交：</w:t>
      </w:r>
    </w:p>
    <w:p>
      <w:pPr>
        <w:pStyle w:val="24"/>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（一）响应文件递交截止时间：</w:t>
      </w:r>
      <w:r>
        <w:rPr>
          <w:rFonts w:hint="eastAsia" w:ascii="仿宋_GB2312" w:eastAsia="仿宋_GB2312" w:cs="宋体"/>
          <w:sz w:val="24"/>
          <w:szCs w:val="24"/>
        </w:rPr>
        <w:t>2023年</w:t>
      </w:r>
      <w:r>
        <w:rPr>
          <w:rFonts w:ascii="仿宋_GB2312" w:eastAsia="仿宋_GB2312" w:cs="宋体"/>
          <w:sz w:val="24"/>
          <w:szCs w:val="24"/>
        </w:rPr>
        <w:t>8</w:t>
      </w:r>
      <w:r>
        <w:rPr>
          <w:rFonts w:hint="eastAsia" w:ascii="仿宋_GB2312" w:eastAsia="仿宋_GB2312" w:cs="宋体"/>
          <w:sz w:val="24"/>
          <w:szCs w:val="24"/>
        </w:rPr>
        <w:t>月2</w:t>
      </w:r>
      <w:r>
        <w:rPr>
          <w:rFonts w:ascii="仿宋_GB2312" w:eastAsia="仿宋_GB2312" w:cs="宋体"/>
          <w:sz w:val="24"/>
          <w:szCs w:val="24"/>
        </w:rPr>
        <w:t>2日</w:t>
      </w:r>
      <w:r>
        <w:rPr>
          <w:rFonts w:hint="eastAsia" w:ascii="仿宋_GB2312" w:eastAsia="仿宋_GB2312" w:cs="宋体"/>
          <w:sz w:val="24"/>
          <w:szCs w:val="24"/>
          <w:lang w:eastAsia="zh-CN"/>
        </w:rPr>
        <w:t>上午</w:t>
      </w:r>
      <w:r>
        <w:rPr>
          <w:rFonts w:hint="eastAsia" w:ascii="仿宋_GB2312" w:eastAsia="仿宋_GB2312" w:cs="宋体"/>
          <w:sz w:val="24"/>
          <w:szCs w:val="24"/>
          <w:lang w:val="en-US" w:eastAsia="zh-CN"/>
        </w:rPr>
        <w:t>9</w:t>
      </w:r>
      <w:r>
        <w:rPr>
          <w:rFonts w:hint="eastAsia" w:ascii="仿宋_GB2312" w:eastAsia="仿宋_GB2312" w:cs="宋体"/>
          <w:sz w:val="24"/>
          <w:szCs w:val="24"/>
        </w:rPr>
        <w:t>：30</w:t>
      </w:r>
      <w:r>
        <w:rPr>
          <w:rFonts w:ascii="仿宋_GB2312" w:eastAsia="仿宋_GB2312" w:cs="宋体"/>
          <w:sz w:val="24"/>
          <w:szCs w:val="24"/>
        </w:rPr>
        <w:t>；</w:t>
      </w:r>
    </w:p>
    <w:p>
      <w:pPr>
        <w:pStyle w:val="24"/>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（二）响应文件开启时间：</w:t>
      </w:r>
      <w:r>
        <w:rPr>
          <w:rFonts w:hint="eastAsia" w:ascii="仿宋_GB2312" w:eastAsia="仿宋_GB2312" w:cs="宋体"/>
          <w:sz w:val="24"/>
          <w:szCs w:val="24"/>
        </w:rPr>
        <w:t>2023年</w:t>
      </w:r>
      <w:r>
        <w:rPr>
          <w:rFonts w:ascii="仿宋_GB2312" w:eastAsia="仿宋_GB2312" w:cs="宋体"/>
          <w:sz w:val="24"/>
          <w:szCs w:val="24"/>
        </w:rPr>
        <w:t>8</w:t>
      </w:r>
      <w:r>
        <w:rPr>
          <w:rFonts w:hint="eastAsia" w:ascii="仿宋_GB2312" w:eastAsia="仿宋_GB2312" w:cs="宋体"/>
          <w:sz w:val="24"/>
          <w:szCs w:val="24"/>
        </w:rPr>
        <w:t>月2</w:t>
      </w:r>
      <w:r>
        <w:rPr>
          <w:rFonts w:ascii="仿宋_GB2312" w:eastAsia="仿宋_GB2312" w:cs="宋体"/>
          <w:sz w:val="24"/>
          <w:szCs w:val="24"/>
        </w:rPr>
        <w:t>2日</w:t>
      </w:r>
      <w:r>
        <w:rPr>
          <w:rFonts w:hint="eastAsia" w:ascii="仿宋_GB2312" w:eastAsia="仿宋_GB2312" w:cs="宋体"/>
          <w:sz w:val="24"/>
          <w:szCs w:val="24"/>
          <w:lang w:eastAsia="zh-CN"/>
        </w:rPr>
        <w:t>上午</w:t>
      </w:r>
      <w:r>
        <w:rPr>
          <w:rFonts w:hint="eastAsia" w:ascii="仿宋_GB2312" w:eastAsia="仿宋_GB2312" w:cs="宋体"/>
          <w:sz w:val="24"/>
          <w:szCs w:val="24"/>
          <w:lang w:val="en-US" w:eastAsia="zh-CN"/>
        </w:rPr>
        <w:t>9</w:t>
      </w:r>
      <w:r>
        <w:rPr>
          <w:rFonts w:hint="eastAsia" w:ascii="仿宋_GB2312" w:eastAsia="仿宋_GB2312" w:cs="宋体"/>
          <w:sz w:val="24"/>
          <w:szCs w:val="24"/>
        </w:rPr>
        <w:t>：30</w:t>
      </w:r>
      <w:r>
        <w:rPr>
          <w:rFonts w:ascii="仿宋_GB2312" w:eastAsia="仿宋_GB2312" w:cs="宋体"/>
          <w:sz w:val="24"/>
          <w:szCs w:val="24"/>
        </w:rPr>
        <w:t>；</w:t>
      </w:r>
    </w:p>
    <w:p>
      <w:pPr>
        <w:pStyle w:val="24"/>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（三）地点：芜湖市弋江区文昌西路22号皖南医学院滨江校区图书信息楼东辅楼5楼5002室；</w:t>
      </w:r>
    </w:p>
    <w:p>
      <w:pPr>
        <w:pStyle w:val="24"/>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（四）递交响应文件时间截止后，磋商小组与供应商磋商，请供应商法定代表人或其授权委托代表（提供授权委托书）出席。</w:t>
      </w:r>
    </w:p>
    <w:p>
      <w:pPr>
        <w:pStyle w:val="24"/>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六、联系方式：</w:t>
      </w:r>
    </w:p>
    <w:p>
      <w:pPr>
        <w:pStyle w:val="24"/>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（一）联系人：赵老师</w:t>
      </w:r>
    </w:p>
    <w:p>
      <w:pPr>
        <w:pStyle w:val="24"/>
        <w:adjustRightInd w:val="0"/>
        <w:snapToGrid w:val="0"/>
        <w:spacing w:before="0" w:beforeAutospacing="0" w:after="0" w:afterAutospacing="0" w:line="360" w:lineRule="auto"/>
        <w:ind w:firstLine="480" w:firstLineChars="200"/>
        <w:jc w:val="both"/>
        <w:rPr>
          <w:rFonts w:ascii="仿宋_GB2312" w:eastAsia="仿宋_GB2312" w:cs="宋体"/>
          <w:sz w:val="24"/>
          <w:szCs w:val="24"/>
        </w:rPr>
      </w:pPr>
      <w:r>
        <w:rPr>
          <w:rFonts w:ascii="仿宋_GB2312" w:eastAsia="仿宋_GB2312" w:cs="宋体"/>
          <w:sz w:val="24"/>
          <w:szCs w:val="24"/>
        </w:rPr>
        <w:t>（二）联系电话：0553-3932052</w:t>
      </w:r>
      <w:r>
        <w:rPr>
          <w:rFonts w:hint="eastAsia" w:ascii="仿宋_GB2312" w:eastAsia="仿宋_GB2312" w:cs="宋体"/>
          <w:sz w:val="24"/>
          <w:szCs w:val="24"/>
        </w:rPr>
        <w:t>，19855345130</w:t>
      </w:r>
    </w:p>
    <w:p>
      <w:pPr>
        <w:pStyle w:val="24"/>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七、备注</w:t>
      </w:r>
    </w:p>
    <w:p>
      <w:pPr>
        <w:pStyle w:val="24"/>
        <w:adjustRightInd w:val="0"/>
        <w:snapToGrid w:val="0"/>
        <w:spacing w:before="0" w:beforeAutospacing="0" w:after="0" w:afterAutospacing="0" w:line="360" w:lineRule="auto"/>
        <w:ind w:firstLine="960" w:firstLineChars="400"/>
        <w:jc w:val="both"/>
        <w:rPr>
          <w:rFonts w:ascii="仿宋_GB2312" w:eastAsia="仿宋_GB2312" w:cs="宋体"/>
          <w:sz w:val="24"/>
          <w:szCs w:val="24"/>
        </w:rPr>
      </w:pPr>
      <w:r>
        <w:rPr>
          <w:rFonts w:ascii="仿宋_GB2312" w:eastAsia="仿宋_GB2312" w:cs="宋体"/>
          <w:sz w:val="24"/>
          <w:szCs w:val="24"/>
        </w:rPr>
        <w:t>我校保留对报名合格单位进行进一步资格审核的权利。</w:t>
      </w:r>
    </w:p>
    <w:p>
      <w:pPr>
        <w:pStyle w:val="24"/>
        <w:adjustRightInd w:val="0"/>
        <w:snapToGrid w:val="0"/>
        <w:spacing w:before="0" w:beforeAutospacing="0" w:after="0" w:afterAutospacing="0" w:line="360" w:lineRule="auto"/>
        <w:ind w:firstLine="480" w:firstLineChars="200"/>
        <w:jc w:val="both"/>
        <w:rPr>
          <w:rFonts w:ascii="仿宋_GB2312" w:eastAsia="仿宋_GB2312" w:cs="宋体"/>
          <w:sz w:val="24"/>
          <w:szCs w:val="24"/>
        </w:rPr>
      </w:pPr>
      <w:r>
        <w:rPr>
          <w:rFonts w:hint="eastAsia" w:ascii="仿宋_GB2312" w:eastAsia="仿宋_GB2312" w:cs="宋体"/>
          <w:sz w:val="24"/>
          <w:szCs w:val="24"/>
        </w:rPr>
        <w:t>八、温馨提示</w:t>
      </w:r>
    </w:p>
    <w:p>
      <w:pPr>
        <w:pStyle w:val="24"/>
        <w:adjustRightInd w:val="0"/>
        <w:snapToGrid w:val="0"/>
        <w:spacing w:before="0" w:beforeAutospacing="0" w:after="0" w:afterAutospacing="0" w:line="360" w:lineRule="auto"/>
        <w:ind w:firstLine="960" w:firstLineChars="400"/>
        <w:jc w:val="both"/>
        <w:rPr>
          <w:rFonts w:ascii="仿宋_GB2312" w:eastAsia="仿宋_GB2312" w:cs="宋体"/>
          <w:sz w:val="24"/>
          <w:szCs w:val="24"/>
        </w:rPr>
      </w:pPr>
      <w:r>
        <w:rPr>
          <w:rFonts w:hint="eastAsia" w:ascii="仿宋_GB2312" w:eastAsia="仿宋_GB2312" w:cs="宋体"/>
          <w:sz w:val="24"/>
          <w:szCs w:val="24"/>
        </w:rPr>
        <w:t>因学校防控要求，校外人员进校需进行入校申请（扫二维码）。</w:t>
      </w:r>
    </w:p>
    <w:p>
      <w:pPr>
        <w:pStyle w:val="24"/>
        <w:adjustRightInd w:val="0"/>
        <w:snapToGrid w:val="0"/>
        <w:spacing w:before="0" w:beforeAutospacing="0" w:after="0" w:afterAutospacing="0" w:line="360" w:lineRule="auto"/>
        <w:ind w:firstLine="560" w:firstLineChars="200"/>
        <w:jc w:val="center"/>
        <w:rPr>
          <w:rFonts w:ascii="仿宋_GB2312" w:hAnsi="Times New Roman" w:eastAsia="仿宋_GB2312"/>
          <w:kern w:val="2"/>
          <w:sz w:val="28"/>
          <w:szCs w:val="28"/>
        </w:rPr>
      </w:pPr>
      <w:r>
        <w:rPr>
          <w:rFonts w:hint="eastAsia" w:ascii="仿宋_GB2312" w:hAnsi="Times New Roman" w:eastAsia="仿宋_GB2312"/>
          <w:kern w:val="2"/>
          <w:sz w:val="28"/>
          <w:szCs w:val="28"/>
        </w:rPr>
        <w:drawing>
          <wp:inline distT="0" distB="0" distL="114300" distR="114300">
            <wp:extent cx="1536065" cy="1544955"/>
            <wp:effectExtent l="0" t="0" r="6985" b="17145"/>
            <wp:docPr id="4" name="图片 1" descr="6F9E6558A3E3F1F3F15B00FD686CBE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6F9E6558A3E3F1F3F15B00FD686CBED0"/>
                    <pic:cNvPicPr>
                      <a:picLocks noChangeAspect="1"/>
                    </pic:cNvPicPr>
                  </pic:nvPicPr>
                  <pic:blipFill>
                    <a:blip r:embed="rId6"/>
                    <a:srcRect r="671" b="15752"/>
                    <a:stretch>
                      <a:fillRect/>
                    </a:stretch>
                  </pic:blipFill>
                  <pic:spPr>
                    <a:xfrm>
                      <a:off x="0" y="0"/>
                      <a:ext cx="1536065" cy="1544955"/>
                    </a:xfrm>
                    <a:prstGeom prst="rect">
                      <a:avLst/>
                    </a:prstGeom>
                    <a:noFill/>
                    <a:ln>
                      <a:noFill/>
                    </a:ln>
                  </pic:spPr>
                </pic:pic>
              </a:graphicData>
            </a:graphic>
          </wp:inline>
        </w:drawing>
      </w:r>
    </w:p>
    <w:p>
      <w:pPr>
        <w:pStyle w:val="24"/>
        <w:adjustRightInd w:val="0"/>
        <w:snapToGrid w:val="0"/>
        <w:spacing w:before="0" w:beforeAutospacing="0" w:after="0" w:afterAutospacing="0" w:line="360" w:lineRule="auto"/>
        <w:ind w:firstLine="480" w:firstLineChars="200"/>
        <w:jc w:val="center"/>
        <w:rPr>
          <w:rFonts w:ascii="仿宋_GB2312" w:eastAsia="仿宋_GB2312" w:cs="宋体"/>
          <w:sz w:val="24"/>
          <w:szCs w:val="24"/>
        </w:rPr>
      </w:pPr>
      <w:r>
        <w:rPr>
          <w:rFonts w:hint="eastAsia" w:ascii="仿宋_GB2312" w:eastAsia="仿宋_GB2312" w:cs="宋体"/>
          <w:sz w:val="24"/>
          <w:szCs w:val="24"/>
        </w:rPr>
        <w:t>投标报备：各投标单位于2023年</w:t>
      </w:r>
      <w:r>
        <w:rPr>
          <w:rFonts w:ascii="仿宋_GB2312" w:eastAsia="仿宋_GB2312" w:cs="宋体"/>
          <w:sz w:val="24"/>
          <w:szCs w:val="24"/>
        </w:rPr>
        <w:t>8</w:t>
      </w:r>
      <w:r>
        <w:rPr>
          <w:rFonts w:hint="eastAsia" w:ascii="仿宋_GB2312" w:eastAsia="仿宋_GB2312" w:cs="宋体"/>
          <w:sz w:val="24"/>
          <w:szCs w:val="24"/>
        </w:rPr>
        <w:t>月2</w:t>
      </w:r>
      <w:r>
        <w:rPr>
          <w:rFonts w:ascii="仿宋_GB2312" w:eastAsia="仿宋_GB2312" w:cs="宋体"/>
          <w:sz w:val="24"/>
          <w:szCs w:val="24"/>
        </w:rPr>
        <w:t>1</w:t>
      </w:r>
      <w:r>
        <w:rPr>
          <w:rFonts w:hint="eastAsia" w:ascii="仿宋_GB2312" w:eastAsia="仿宋_GB2312" w:cs="宋体"/>
          <w:sz w:val="24"/>
          <w:szCs w:val="24"/>
        </w:rPr>
        <w:t>日17：00前如实填写，未按时提交校外人员入校申请的，后果自负（受访人：王凌云 受访人电话：13505596369）。</w:t>
      </w:r>
    </w:p>
    <w:p>
      <w:pPr>
        <w:pStyle w:val="24"/>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 </w:t>
      </w:r>
    </w:p>
    <w:p>
      <w:pPr>
        <w:pStyle w:val="24"/>
        <w:adjustRightInd w:val="0"/>
        <w:snapToGrid w:val="0"/>
        <w:spacing w:before="0" w:beforeAutospacing="0" w:after="0" w:afterAutospacing="0" w:line="360" w:lineRule="auto"/>
        <w:ind w:firstLine="480" w:firstLineChars="200"/>
        <w:jc w:val="right"/>
        <w:rPr>
          <w:rFonts w:ascii="仿宋_GB2312" w:eastAsia="仿宋_GB2312" w:cs="宋体"/>
          <w:sz w:val="24"/>
          <w:szCs w:val="24"/>
          <w:lang w:val="zh-CN"/>
        </w:rPr>
      </w:pPr>
      <w:r>
        <w:rPr>
          <w:rFonts w:ascii="仿宋_GB2312" w:eastAsia="仿宋_GB2312" w:cs="宋体"/>
          <w:sz w:val="24"/>
          <w:szCs w:val="24"/>
        </w:rPr>
        <w:t>皖南医学院国有资产管理处</w:t>
      </w:r>
    </w:p>
    <w:p>
      <w:pPr>
        <w:pStyle w:val="24"/>
        <w:adjustRightInd w:val="0"/>
        <w:snapToGrid w:val="0"/>
        <w:spacing w:before="0" w:beforeAutospacing="0" w:after="0" w:afterAutospacing="0" w:line="360" w:lineRule="auto"/>
        <w:ind w:firstLine="480" w:firstLineChars="200"/>
        <w:jc w:val="right"/>
        <w:rPr>
          <w:rFonts w:ascii="微软雅黑" w:hAnsi="微软雅黑" w:eastAsia="微软雅黑" w:cs="微软雅黑"/>
          <w:color w:val="333333"/>
          <w:sz w:val="21"/>
          <w:szCs w:val="21"/>
        </w:rPr>
      </w:pPr>
      <w:r>
        <w:rPr>
          <w:rFonts w:hint="eastAsia" w:ascii="仿宋_GB2312" w:eastAsia="仿宋_GB2312" w:cs="宋体"/>
          <w:sz w:val="24"/>
          <w:szCs w:val="24"/>
        </w:rPr>
        <w:t>2023年</w:t>
      </w:r>
      <w:r>
        <w:rPr>
          <w:rFonts w:ascii="仿宋_GB2312" w:eastAsia="仿宋_GB2312" w:cs="宋体"/>
          <w:sz w:val="24"/>
          <w:szCs w:val="24"/>
        </w:rPr>
        <w:t>8</w:t>
      </w:r>
      <w:r>
        <w:rPr>
          <w:rFonts w:hint="eastAsia" w:ascii="仿宋_GB2312" w:eastAsia="仿宋_GB2312" w:cs="宋体"/>
          <w:sz w:val="24"/>
          <w:szCs w:val="24"/>
        </w:rPr>
        <w:t>月1</w:t>
      </w:r>
      <w:r>
        <w:rPr>
          <w:rFonts w:hint="eastAsia" w:ascii="仿宋_GB2312" w:eastAsia="仿宋_GB2312" w:cs="宋体"/>
          <w:sz w:val="24"/>
          <w:szCs w:val="24"/>
          <w:lang w:val="en-US" w:eastAsia="zh-CN"/>
        </w:rPr>
        <w:t>1</w:t>
      </w:r>
      <w:r>
        <w:rPr>
          <w:rFonts w:ascii="仿宋_GB2312" w:eastAsia="仿宋_GB2312" w:cs="宋体"/>
          <w:sz w:val="24"/>
          <w:szCs w:val="24"/>
        </w:rPr>
        <w:t>日</w:t>
      </w:r>
    </w:p>
    <w:p>
      <w:pPr>
        <w:jc w:val="right"/>
        <w:rPr>
          <w:rFonts w:ascii="仿宋_GB2312" w:eastAsia="仿宋_GB2312"/>
          <w:sz w:val="24"/>
          <w:szCs w:val="24"/>
        </w:rPr>
      </w:pPr>
    </w:p>
    <w:p>
      <w:pPr>
        <w:rPr>
          <w:rFonts w:ascii="华文中宋" w:hAnsi="华文中宋" w:eastAsia="华文中宋"/>
        </w:rPr>
      </w:pPr>
      <w:bookmarkStart w:id="1" w:name="_Toc49763000"/>
      <w:r>
        <w:rPr>
          <w:rFonts w:hint="eastAsia" w:ascii="华文中宋" w:hAnsi="华文中宋" w:eastAsia="华文中宋"/>
        </w:rPr>
        <w:br w:type="page"/>
      </w:r>
    </w:p>
    <w:p>
      <w:pPr>
        <w:pStyle w:val="3"/>
        <w:snapToGrid w:val="0"/>
        <w:spacing w:before="0" w:after="0"/>
        <w:ind w:left="0" w:firstLine="2162" w:firstLineChars="600"/>
        <w:jc w:val="both"/>
        <w:rPr>
          <w:rFonts w:ascii="华文中宋" w:hAnsi="华文中宋" w:eastAsia="华文中宋"/>
          <w:color w:val="auto"/>
        </w:rPr>
      </w:pPr>
      <w:r>
        <w:rPr>
          <w:rFonts w:hint="eastAsia" w:ascii="华文中宋" w:hAnsi="华文中宋" w:eastAsia="华文中宋"/>
          <w:color w:val="auto"/>
        </w:rPr>
        <w:t>第二章  磋商须知前附表</w:t>
      </w:r>
      <w:bookmarkEnd w:id="1"/>
    </w:p>
    <w:tbl>
      <w:tblPr>
        <w:tblStyle w:val="27"/>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2249"/>
        <w:gridCol w:w="586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b/>
                <w:kern w:val="0"/>
                <w:sz w:val="21"/>
                <w:szCs w:val="21"/>
              </w:rPr>
            </w:pPr>
            <w:r>
              <w:rPr>
                <w:rFonts w:hint="eastAsia" w:ascii="宋体" w:hAnsi="宋体" w:cs="宋体"/>
                <w:b/>
                <w:kern w:val="0"/>
                <w:sz w:val="21"/>
                <w:szCs w:val="21"/>
              </w:rPr>
              <w:t>条款号</w:t>
            </w:r>
          </w:p>
        </w:tc>
        <w:tc>
          <w:tcPr>
            <w:tcW w:w="2249" w:type="dxa"/>
            <w:vAlign w:val="center"/>
          </w:tcPr>
          <w:p>
            <w:pPr>
              <w:widowControl/>
              <w:spacing w:line="360" w:lineRule="exact"/>
              <w:jc w:val="center"/>
              <w:rPr>
                <w:rFonts w:ascii="宋体" w:hAnsi="宋体" w:cs="宋体"/>
                <w:b/>
                <w:kern w:val="0"/>
                <w:sz w:val="21"/>
                <w:szCs w:val="21"/>
              </w:rPr>
            </w:pPr>
            <w:r>
              <w:rPr>
                <w:rFonts w:hint="eastAsia" w:ascii="宋体" w:hAnsi="宋体" w:cs="宋体"/>
                <w:b/>
                <w:kern w:val="0"/>
                <w:sz w:val="21"/>
                <w:szCs w:val="21"/>
              </w:rPr>
              <w:t>条款名称</w:t>
            </w:r>
          </w:p>
        </w:tc>
        <w:tc>
          <w:tcPr>
            <w:tcW w:w="5866" w:type="dxa"/>
            <w:vAlign w:val="center"/>
          </w:tcPr>
          <w:p>
            <w:pPr>
              <w:widowControl/>
              <w:spacing w:line="360" w:lineRule="exact"/>
              <w:jc w:val="center"/>
              <w:rPr>
                <w:rFonts w:ascii="宋体" w:hAnsi="宋体" w:cs="宋体"/>
                <w:b/>
                <w:kern w:val="0"/>
                <w:sz w:val="21"/>
                <w:szCs w:val="21"/>
              </w:rPr>
            </w:pPr>
            <w:r>
              <w:rPr>
                <w:rFonts w:hint="eastAsia" w:ascii="宋体" w:hAnsi="宋体" w:cs="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2.1</w:t>
            </w:r>
          </w:p>
        </w:tc>
        <w:tc>
          <w:tcPr>
            <w:tcW w:w="2249"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项目名称</w:t>
            </w:r>
          </w:p>
        </w:tc>
        <w:tc>
          <w:tcPr>
            <w:tcW w:w="5866" w:type="dxa"/>
            <w:vAlign w:val="center"/>
          </w:tcPr>
          <w:p>
            <w:pPr>
              <w:snapToGrid w:val="0"/>
              <w:jc w:val="left"/>
              <w:rPr>
                <w:rFonts w:hint="eastAsia" w:ascii="宋体" w:hAnsi="宋体" w:eastAsia="宋体" w:cs="宋体"/>
                <w:kern w:val="0"/>
                <w:sz w:val="21"/>
                <w:szCs w:val="21"/>
                <w:lang w:eastAsia="zh-CN"/>
              </w:rPr>
            </w:pPr>
            <w:r>
              <w:rPr>
                <w:rFonts w:hint="eastAsia" w:ascii="宋体" w:hAnsi="宋体" w:cs="宋体"/>
                <w:kern w:val="0"/>
                <w:sz w:val="21"/>
                <w:szCs w:val="21"/>
                <w:lang w:eastAsia="zh-CN"/>
              </w:rPr>
              <w:t>皖南医学院口腔材料应用转化研究平台建设项目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2.2</w:t>
            </w:r>
          </w:p>
        </w:tc>
        <w:tc>
          <w:tcPr>
            <w:tcW w:w="2249"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采购人</w:t>
            </w:r>
          </w:p>
        </w:tc>
        <w:tc>
          <w:tcPr>
            <w:tcW w:w="5866" w:type="dxa"/>
            <w:vAlign w:val="center"/>
          </w:tcPr>
          <w:p>
            <w:pPr>
              <w:widowControl/>
              <w:jc w:val="left"/>
              <w:rPr>
                <w:rFonts w:ascii="宋体" w:hAnsi="宋体" w:cs="宋体"/>
                <w:kern w:val="0"/>
                <w:sz w:val="21"/>
                <w:szCs w:val="21"/>
              </w:rPr>
            </w:pPr>
            <w:r>
              <w:rPr>
                <w:rFonts w:hint="eastAsia" w:ascii="宋体" w:hAnsi="宋体" w:cs="宋体"/>
                <w:kern w:val="0"/>
                <w:sz w:val="21"/>
                <w:szCs w:val="21"/>
              </w:rPr>
              <w:t>招标人名称：</w:t>
            </w:r>
            <w:r>
              <w:rPr>
                <w:rFonts w:hint="eastAsia" w:ascii="宋体" w:hAnsi="宋体" w:cs="宋体"/>
                <w:sz w:val="21"/>
                <w:szCs w:val="21"/>
              </w:rPr>
              <w:t>皖南医学院</w:t>
            </w:r>
          </w:p>
          <w:p>
            <w:pPr>
              <w:jc w:val="left"/>
              <w:rPr>
                <w:rFonts w:ascii="宋体" w:hAnsi="宋体" w:cs="宋体"/>
                <w:kern w:val="0"/>
                <w:sz w:val="21"/>
                <w:szCs w:val="21"/>
              </w:rPr>
            </w:pPr>
            <w:r>
              <w:rPr>
                <w:rFonts w:hint="eastAsia" w:ascii="宋体" w:hAnsi="宋体" w:cs="宋体"/>
                <w:kern w:val="0"/>
                <w:sz w:val="21"/>
                <w:szCs w:val="21"/>
              </w:rPr>
              <w:t xml:space="preserve">联系人：赵老师   </w:t>
            </w:r>
            <w:r>
              <w:rPr>
                <w:rFonts w:hint="eastAsia" w:ascii="宋体" w:hAnsi="宋体" w:cs="宋体"/>
                <w:b/>
                <w:kern w:val="0"/>
                <w:sz w:val="21"/>
                <w:szCs w:val="21"/>
              </w:rPr>
              <w:t xml:space="preserve"> </w:t>
            </w:r>
            <w:r>
              <w:rPr>
                <w:rFonts w:hint="eastAsia" w:ascii="宋体" w:hAnsi="宋体" w:cs="宋体"/>
                <w:kern w:val="0"/>
                <w:sz w:val="21"/>
                <w:szCs w:val="21"/>
              </w:rPr>
              <w:t xml:space="preserve"> 电话：0553-3932052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2.3</w:t>
            </w:r>
          </w:p>
        </w:tc>
        <w:tc>
          <w:tcPr>
            <w:tcW w:w="2249"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招标范围</w:t>
            </w:r>
          </w:p>
        </w:tc>
        <w:tc>
          <w:tcPr>
            <w:tcW w:w="5866"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2.4</w:t>
            </w:r>
          </w:p>
        </w:tc>
        <w:tc>
          <w:tcPr>
            <w:tcW w:w="2249" w:type="dxa"/>
            <w:vAlign w:val="center"/>
          </w:tcPr>
          <w:p>
            <w:pPr>
              <w:widowControl/>
              <w:jc w:val="left"/>
              <w:rPr>
                <w:rFonts w:ascii="宋体" w:hAnsi="宋体" w:cs="宋体"/>
                <w:kern w:val="0"/>
                <w:sz w:val="21"/>
                <w:szCs w:val="21"/>
              </w:rPr>
            </w:pPr>
            <w:r>
              <w:rPr>
                <w:rFonts w:hint="eastAsia" w:ascii="宋体" w:hAnsi="宋体" w:cs="宋体"/>
                <w:kern w:val="0"/>
                <w:sz w:val="21"/>
                <w:szCs w:val="21"/>
              </w:rPr>
              <w:t>是否允许递交备选投标方案</w:t>
            </w:r>
          </w:p>
        </w:tc>
        <w:tc>
          <w:tcPr>
            <w:tcW w:w="5866"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2.5</w:t>
            </w:r>
          </w:p>
        </w:tc>
        <w:tc>
          <w:tcPr>
            <w:tcW w:w="2249" w:type="dxa"/>
            <w:vAlign w:val="center"/>
          </w:tcPr>
          <w:p>
            <w:pPr>
              <w:widowControl/>
              <w:spacing w:line="300" w:lineRule="exact"/>
              <w:jc w:val="left"/>
              <w:rPr>
                <w:rFonts w:ascii="宋体" w:hAnsi="宋体" w:cs="宋体"/>
                <w:kern w:val="0"/>
                <w:sz w:val="21"/>
                <w:szCs w:val="21"/>
              </w:rPr>
            </w:pPr>
            <w:r>
              <w:rPr>
                <w:rFonts w:hint="eastAsia" w:ascii="宋体" w:hAnsi="宋体" w:cs="宋体"/>
                <w:kern w:val="0"/>
                <w:sz w:val="21"/>
                <w:szCs w:val="21"/>
              </w:rPr>
              <w:t>签字或盖章要求</w:t>
            </w:r>
          </w:p>
        </w:tc>
        <w:tc>
          <w:tcPr>
            <w:tcW w:w="5866" w:type="dxa"/>
            <w:vAlign w:val="center"/>
          </w:tcPr>
          <w:p>
            <w:pPr>
              <w:widowControl/>
              <w:jc w:val="left"/>
              <w:rPr>
                <w:rFonts w:ascii="宋体" w:hAnsi="宋体" w:cs="宋体"/>
                <w:kern w:val="0"/>
                <w:sz w:val="21"/>
                <w:szCs w:val="21"/>
              </w:rPr>
            </w:pPr>
            <w:r>
              <w:rPr>
                <w:rFonts w:hint="eastAsia" w:ascii="宋体" w:hAnsi="宋体" w:cs="宋体"/>
                <w:kern w:val="0"/>
                <w:sz w:val="21"/>
                <w:szCs w:val="21"/>
              </w:rPr>
              <w:t>响应文件的内容均须经投标人法定代表人或其授权的代理人签字或盖章确认。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2.6</w:t>
            </w:r>
          </w:p>
        </w:tc>
        <w:tc>
          <w:tcPr>
            <w:tcW w:w="2249"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投标文件份数</w:t>
            </w:r>
          </w:p>
        </w:tc>
        <w:tc>
          <w:tcPr>
            <w:tcW w:w="5866" w:type="dxa"/>
            <w:vAlign w:val="center"/>
          </w:tcPr>
          <w:p>
            <w:pPr>
              <w:jc w:val="left"/>
              <w:rPr>
                <w:rFonts w:ascii="宋体" w:hAnsi="宋体" w:cs="宋体"/>
                <w:sz w:val="21"/>
                <w:szCs w:val="21"/>
              </w:rPr>
            </w:pPr>
            <w:r>
              <w:rPr>
                <w:rFonts w:hint="eastAsia" w:ascii="宋体" w:hAnsi="宋体" w:cs="宋体"/>
                <w:sz w:val="21"/>
                <w:szCs w:val="21"/>
              </w:rPr>
              <w:t>正本1份，副本2份。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2.7</w:t>
            </w:r>
          </w:p>
        </w:tc>
        <w:tc>
          <w:tcPr>
            <w:tcW w:w="2249" w:type="dxa"/>
            <w:vAlign w:val="center"/>
          </w:tcPr>
          <w:p>
            <w:pPr>
              <w:widowControl/>
              <w:spacing w:line="300" w:lineRule="exact"/>
              <w:jc w:val="left"/>
              <w:rPr>
                <w:rFonts w:ascii="宋体" w:hAnsi="宋体" w:cs="宋体"/>
                <w:kern w:val="0"/>
                <w:sz w:val="21"/>
                <w:szCs w:val="21"/>
              </w:rPr>
            </w:pPr>
            <w:r>
              <w:rPr>
                <w:rFonts w:hint="eastAsia" w:ascii="宋体" w:hAnsi="宋体" w:cs="宋体"/>
                <w:kern w:val="0"/>
                <w:sz w:val="21"/>
                <w:szCs w:val="21"/>
              </w:rPr>
              <w:t>递交响应文件时间、地点</w:t>
            </w:r>
          </w:p>
        </w:tc>
        <w:tc>
          <w:tcPr>
            <w:tcW w:w="5866"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2.8</w:t>
            </w:r>
          </w:p>
        </w:tc>
        <w:tc>
          <w:tcPr>
            <w:tcW w:w="2249" w:type="dxa"/>
            <w:vAlign w:val="center"/>
          </w:tcPr>
          <w:p>
            <w:pPr>
              <w:widowControl/>
              <w:spacing w:line="300" w:lineRule="exact"/>
              <w:jc w:val="left"/>
              <w:rPr>
                <w:rFonts w:ascii="宋体" w:hAnsi="宋体" w:cs="宋体"/>
                <w:kern w:val="0"/>
                <w:sz w:val="21"/>
                <w:szCs w:val="21"/>
              </w:rPr>
            </w:pPr>
            <w:r>
              <w:rPr>
                <w:rFonts w:hint="eastAsia" w:ascii="宋体" w:hAnsi="宋体" w:cs="宋体"/>
                <w:kern w:val="0"/>
                <w:sz w:val="21"/>
                <w:szCs w:val="21"/>
              </w:rPr>
              <w:t>递交响应文件截止和开标时间、地点、开标条件</w:t>
            </w:r>
          </w:p>
        </w:tc>
        <w:tc>
          <w:tcPr>
            <w:tcW w:w="5866" w:type="dxa"/>
            <w:vAlign w:val="center"/>
          </w:tcPr>
          <w:p>
            <w:pPr>
              <w:jc w:val="left"/>
              <w:rPr>
                <w:rFonts w:ascii="宋体" w:hAnsi="宋体" w:cs="宋体"/>
                <w:kern w:val="0"/>
                <w:sz w:val="21"/>
                <w:szCs w:val="21"/>
              </w:rPr>
            </w:pPr>
            <w:r>
              <w:rPr>
                <w:rFonts w:hint="eastAsia" w:ascii="宋体" w:hAnsi="宋体" w:cs="宋体"/>
                <w:kern w:val="0"/>
                <w:sz w:val="21"/>
                <w:szCs w:val="21"/>
              </w:rPr>
              <w:t>投标截止和开标时间、地点：详见磋商公告</w:t>
            </w:r>
          </w:p>
          <w:p>
            <w:pPr>
              <w:jc w:val="left"/>
              <w:rPr>
                <w:rFonts w:ascii="宋体" w:hAnsi="宋体" w:cs="宋体"/>
                <w:b/>
                <w:kern w:val="0"/>
                <w:sz w:val="21"/>
                <w:szCs w:val="21"/>
              </w:rPr>
            </w:pPr>
            <w:r>
              <w:rPr>
                <w:rFonts w:hint="eastAsia" w:ascii="宋体" w:hAnsi="宋体" w:cs="宋体"/>
                <w:kern w:val="0"/>
                <w:sz w:val="21"/>
                <w:szCs w:val="21"/>
              </w:rPr>
              <w:t>开标条件：</w:t>
            </w:r>
            <w:r>
              <w:rPr>
                <w:rFonts w:hint="eastAsia" w:ascii="宋体" w:hAnsi="宋体" w:cs="宋体"/>
                <w:b/>
                <w:kern w:val="0"/>
                <w:sz w:val="21"/>
                <w:szCs w:val="21"/>
              </w:rPr>
              <w:t>递交响应提供下列文件，否则投标人的投标文件不予接收：</w:t>
            </w:r>
          </w:p>
          <w:p>
            <w:pPr>
              <w:jc w:val="left"/>
              <w:rPr>
                <w:rFonts w:ascii="宋体" w:hAnsi="宋体" w:cs="宋体"/>
                <w:kern w:val="0"/>
                <w:sz w:val="21"/>
                <w:szCs w:val="21"/>
              </w:rPr>
            </w:pPr>
            <w:r>
              <w:rPr>
                <w:rFonts w:hint="eastAsia" w:ascii="宋体" w:hAnsi="宋体" w:cs="宋体"/>
                <w:b/>
                <w:kern w:val="0"/>
                <w:sz w:val="21"/>
                <w:szCs w:val="21"/>
              </w:rPr>
              <w:t>（1）法定代表人或授权委托人身份证明、法定代表人授权委托书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2.9</w:t>
            </w:r>
          </w:p>
        </w:tc>
        <w:tc>
          <w:tcPr>
            <w:tcW w:w="2249"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合同履约担保</w:t>
            </w:r>
          </w:p>
        </w:tc>
        <w:tc>
          <w:tcPr>
            <w:tcW w:w="5866" w:type="dxa"/>
            <w:vAlign w:val="center"/>
          </w:tcPr>
          <w:p>
            <w:pPr>
              <w:jc w:val="left"/>
              <w:rPr>
                <w:rFonts w:ascii="宋体" w:hAnsi="宋体" w:cs="宋体"/>
                <w:kern w:val="0"/>
                <w:sz w:val="21"/>
                <w:szCs w:val="21"/>
              </w:rPr>
            </w:pPr>
            <w:r>
              <w:rPr>
                <w:rFonts w:hint="eastAsia" w:ascii="宋体" w:hAnsi="宋体" w:cs="宋体"/>
                <w:kern w:val="0"/>
                <w:sz w:val="21"/>
                <w:szCs w:val="21"/>
              </w:rPr>
              <w:t>履约担保的金额：合同金额的2.5%。</w:t>
            </w:r>
          </w:p>
          <w:p>
            <w:pPr>
              <w:jc w:val="left"/>
              <w:rPr>
                <w:rFonts w:ascii="宋体" w:hAnsi="宋体" w:cs="宋体"/>
                <w:kern w:val="0"/>
                <w:sz w:val="21"/>
                <w:szCs w:val="21"/>
              </w:rPr>
            </w:pPr>
            <w:r>
              <w:rPr>
                <w:rFonts w:hint="eastAsia" w:ascii="宋体" w:hAnsi="宋体" w:cs="宋体"/>
                <w:kern w:val="0"/>
                <w:sz w:val="21"/>
                <w:szCs w:val="21"/>
              </w:rPr>
              <w:t>开 户 名：</w:t>
            </w:r>
            <w:r>
              <w:rPr>
                <w:rFonts w:hint="eastAsia" w:ascii="宋体" w:hAnsi="宋体" w:cs="宋体"/>
                <w:b/>
                <w:kern w:val="0"/>
                <w:sz w:val="21"/>
                <w:szCs w:val="21"/>
              </w:rPr>
              <w:t>皖南医学院</w:t>
            </w:r>
          </w:p>
          <w:p>
            <w:pPr>
              <w:jc w:val="left"/>
              <w:rPr>
                <w:rFonts w:ascii="宋体" w:hAnsi="宋体" w:cs="宋体"/>
                <w:b/>
                <w:kern w:val="0"/>
                <w:sz w:val="21"/>
                <w:szCs w:val="21"/>
              </w:rPr>
            </w:pPr>
            <w:r>
              <w:rPr>
                <w:rFonts w:hint="eastAsia" w:ascii="宋体" w:hAnsi="宋体" w:cs="宋体"/>
                <w:kern w:val="0"/>
                <w:sz w:val="21"/>
                <w:szCs w:val="21"/>
              </w:rPr>
              <w:t>开户银行：</w:t>
            </w:r>
            <w:r>
              <w:rPr>
                <w:rFonts w:hint="eastAsia" w:ascii="宋体" w:hAnsi="宋体" w:cs="宋体"/>
                <w:b/>
                <w:sz w:val="21"/>
                <w:szCs w:val="21"/>
              </w:rPr>
              <w:t>安徽省芜湖市建行中山路支行</w:t>
            </w:r>
          </w:p>
          <w:p>
            <w:pPr>
              <w:pStyle w:val="26"/>
              <w:ind w:firstLine="0" w:firstLineChars="0"/>
            </w:pPr>
            <w:r>
              <w:rPr>
                <w:rFonts w:hint="eastAsia" w:hAnsi="宋体" w:cs="宋体"/>
                <w:sz w:val="21"/>
                <w:szCs w:val="21"/>
              </w:rPr>
              <w:t>帐　　号：</w:t>
            </w:r>
            <w:r>
              <w:rPr>
                <w:rFonts w:hint="eastAsia" w:hAnsi="宋体" w:cs="宋体"/>
                <w:b/>
                <w:sz w:val="21"/>
                <w:szCs w:val="21"/>
              </w:rPr>
              <w:t>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2.10</w:t>
            </w:r>
          </w:p>
        </w:tc>
        <w:tc>
          <w:tcPr>
            <w:tcW w:w="2249"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履约保证金交纳及退付</w:t>
            </w:r>
          </w:p>
        </w:tc>
        <w:tc>
          <w:tcPr>
            <w:tcW w:w="5866" w:type="dxa"/>
            <w:vAlign w:val="center"/>
          </w:tcPr>
          <w:p>
            <w:pPr>
              <w:jc w:val="left"/>
              <w:rPr>
                <w:rFonts w:ascii="宋体" w:hAnsi="宋体" w:cs="宋体"/>
                <w:kern w:val="0"/>
                <w:sz w:val="21"/>
                <w:szCs w:val="21"/>
              </w:rPr>
            </w:pPr>
            <w:r>
              <w:rPr>
                <w:rFonts w:hint="eastAsia" w:ascii="宋体" w:hAnsi="宋体" w:cs="宋体"/>
                <w:kern w:val="0"/>
                <w:sz w:val="21"/>
                <w:szCs w:val="21"/>
              </w:rPr>
              <w:t>中标后在中标公示结束后3日内缴纳，中标人须提供书面材料确认。</w:t>
            </w:r>
          </w:p>
          <w:p>
            <w:pPr>
              <w:jc w:val="left"/>
              <w:rPr>
                <w:rFonts w:ascii="宋体" w:hAnsi="宋体" w:cs="宋体"/>
                <w:kern w:val="0"/>
                <w:sz w:val="21"/>
                <w:szCs w:val="21"/>
              </w:rPr>
            </w:pPr>
            <w:r>
              <w:rPr>
                <w:rFonts w:hint="eastAsia" w:ascii="宋体" w:hAnsi="宋体" w:cs="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2.11</w:t>
            </w:r>
          </w:p>
        </w:tc>
        <w:tc>
          <w:tcPr>
            <w:tcW w:w="2249"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磋商有效期</w:t>
            </w:r>
          </w:p>
        </w:tc>
        <w:tc>
          <w:tcPr>
            <w:tcW w:w="5866" w:type="dxa"/>
            <w:vAlign w:val="center"/>
          </w:tcPr>
          <w:p>
            <w:pPr>
              <w:spacing w:line="360" w:lineRule="exact"/>
              <w:jc w:val="left"/>
              <w:rPr>
                <w:rFonts w:ascii="宋体" w:hAnsi="宋体" w:cs="宋体"/>
                <w:kern w:val="0"/>
                <w:sz w:val="21"/>
                <w:szCs w:val="21"/>
              </w:rPr>
            </w:pPr>
            <w:r>
              <w:rPr>
                <w:rFonts w:hint="eastAsia" w:ascii="宋体" w:hAnsi="宋体" w:cs="宋体"/>
                <w:kern w:val="0"/>
                <w:sz w:val="21"/>
                <w:szCs w:val="21"/>
              </w:rPr>
              <w:t>自磋商之日起30天内。</w:t>
            </w:r>
          </w:p>
        </w:tc>
      </w:tr>
    </w:tbl>
    <w:p>
      <w:pPr>
        <w:jc w:val="center"/>
        <w:rPr>
          <w:rFonts w:ascii="华文中宋" w:hAnsi="华文中宋" w:eastAsia="华文中宋"/>
          <w:b/>
          <w:bCs/>
          <w:sz w:val="36"/>
          <w:szCs w:val="36"/>
        </w:rPr>
      </w:pPr>
      <w:bookmarkStart w:id="2" w:name="_Toc49763001"/>
      <w:r>
        <w:rPr>
          <w:rFonts w:hint="eastAsia" w:ascii="宋体" w:hAnsi="宋体" w:cs="宋体"/>
          <w:sz w:val="24"/>
          <w:szCs w:val="24"/>
        </w:rPr>
        <w:br w:type="page"/>
      </w:r>
      <w:r>
        <w:rPr>
          <w:rFonts w:hint="eastAsia" w:ascii="华文中宋" w:hAnsi="华文中宋" w:eastAsia="华文中宋"/>
          <w:b/>
          <w:bCs/>
          <w:sz w:val="36"/>
          <w:szCs w:val="36"/>
        </w:rPr>
        <w:t>第三章  磋商须知</w:t>
      </w:r>
      <w:bookmarkEnd w:id="2"/>
    </w:p>
    <w:p>
      <w:pPr>
        <w:adjustRightInd w:val="0"/>
        <w:snapToGrid w:val="0"/>
        <w:spacing w:line="360" w:lineRule="auto"/>
        <w:ind w:firstLine="480" w:firstLineChars="200"/>
        <w:rPr>
          <w:rFonts w:ascii="宋体" w:hAnsi="宋体" w:cs="宋体"/>
          <w:sz w:val="24"/>
          <w:szCs w:val="24"/>
        </w:rPr>
      </w:pPr>
      <w:bookmarkStart w:id="3" w:name="_Toc513029203"/>
      <w:bookmarkStart w:id="4" w:name="_Toc20823275"/>
      <w:bookmarkStart w:id="5" w:name="_Toc120614214"/>
      <w:bookmarkStart w:id="6" w:name="_Toc403987205"/>
      <w:bookmarkStart w:id="7" w:name="_Toc16938519"/>
      <w:r>
        <w:rPr>
          <w:rFonts w:hint="eastAsia" w:ascii="宋体" w:hAnsi="宋体" w:cs="宋体"/>
          <w:sz w:val="24"/>
          <w:szCs w:val="24"/>
        </w:rPr>
        <w:t>一、总则</w:t>
      </w:r>
      <w:bookmarkEnd w:id="3"/>
      <w:bookmarkEnd w:id="4"/>
      <w:bookmarkEnd w:id="5"/>
      <w:bookmarkEnd w:id="6"/>
      <w:bookmarkEnd w:id="7"/>
    </w:p>
    <w:p>
      <w:pPr>
        <w:adjustRightInd w:val="0"/>
        <w:snapToGrid w:val="0"/>
        <w:spacing w:line="360" w:lineRule="auto"/>
        <w:ind w:firstLine="480" w:firstLineChars="200"/>
        <w:rPr>
          <w:rFonts w:ascii="宋体" w:hAnsi="宋体" w:cs="宋体"/>
          <w:sz w:val="24"/>
          <w:szCs w:val="24"/>
        </w:rPr>
      </w:pPr>
      <w:bookmarkStart w:id="8" w:name="_Hlt16619475"/>
      <w:bookmarkEnd w:id="8"/>
      <w:bookmarkStart w:id="9" w:name="_Toc20823276"/>
      <w:bookmarkStart w:id="10" w:name="_Toc16938520"/>
      <w:bookmarkStart w:id="11" w:name="_Toc513029204"/>
      <w:r>
        <w:rPr>
          <w:rFonts w:hint="eastAsia" w:ascii="宋体" w:hAnsi="宋体" w:cs="宋体"/>
          <w:sz w:val="24"/>
          <w:szCs w:val="24"/>
        </w:rPr>
        <w:t>（一）采购方式</w:t>
      </w:r>
      <w:bookmarkEnd w:id="9"/>
      <w:bookmarkEnd w:id="10"/>
      <w:bookmarkEnd w:id="11"/>
      <w:r>
        <w:rPr>
          <w:rFonts w:hint="eastAsia" w:ascii="宋体" w:hAnsi="宋体" w:cs="宋体"/>
          <w:sz w:val="24"/>
          <w:szCs w:val="24"/>
        </w:rPr>
        <w:t>及定义</w:t>
      </w:r>
    </w:p>
    <w:p>
      <w:pPr>
        <w:pStyle w:val="40"/>
        <w:snapToGrid w:val="0"/>
        <w:rPr>
          <w:rFonts w:hAnsi="宋体" w:eastAsia="宋体"/>
          <w:sz w:val="24"/>
          <w:szCs w:val="24"/>
        </w:rPr>
      </w:pPr>
      <w:r>
        <w:rPr>
          <w:rFonts w:hint="eastAsia" w:hAnsi="宋体" w:eastAsia="宋体"/>
          <w:sz w:val="24"/>
          <w:szCs w:val="24"/>
        </w:rPr>
        <w:t>1.本次采购采用磋商方式，本磋商文件仅适用于磋商公告中所述项目。</w:t>
      </w:r>
    </w:p>
    <w:p>
      <w:pPr>
        <w:pStyle w:val="40"/>
        <w:snapToGrid w:val="0"/>
        <w:rPr>
          <w:rFonts w:hAnsi="宋体" w:eastAsia="宋体"/>
          <w:sz w:val="24"/>
          <w:szCs w:val="24"/>
        </w:rPr>
      </w:pPr>
      <w:r>
        <w:rPr>
          <w:rFonts w:hint="eastAsia" w:hAnsi="宋体" w:eastAsia="宋体"/>
          <w:sz w:val="24"/>
          <w:szCs w:val="24"/>
        </w:rPr>
        <w:t>2采购人指本项目的需求方皖南医学院。</w:t>
      </w:r>
    </w:p>
    <w:p>
      <w:pPr>
        <w:adjustRightInd w:val="0"/>
        <w:snapToGrid w:val="0"/>
        <w:spacing w:line="360" w:lineRule="auto"/>
        <w:ind w:firstLine="480" w:firstLineChars="200"/>
        <w:rPr>
          <w:rFonts w:ascii="宋体" w:hAnsi="宋体" w:cs="宋体"/>
          <w:sz w:val="24"/>
          <w:szCs w:val="24"/>
        </w:rPr>
      </w:pPr>
      <w:bookmarkStart w:id="12" w:name="_Toc16938521"/>
      <w:bookmarkStart w:id="13" w:name="_Toc513029205"/>
      <w:bookmarkStart w:id="14" w:name="_Toc20823277"/>
      <w:r>
        <w:rPr>
          <w:rFonts w:hint="eastAsia" w:ascii="宋体" w:hAnsi="宋体" w:cs="宋体"/>
          <w:sz w:val="24"/>
          <w:szCs w:val="24"/>
        </w:rPr>
        <w:t>3.合格的供应商</w:t>
      </w:r>
      <w:bookmarkEnd w:id="12"/>
      <w:bookmarkEnd w:id="13"/>
      <w:bookmarkEnd w:id="14"/>
      <w:r>
        <w:rPr>
          <w:rFonts w:hint="eastAsia" w:ascii="宋体" w:hAnsi="宋体" w:cs="宋体"/>
          <w:sz w:val="24"/>
          <w:szCs w:val="24"/>
        </w:rPr>
        <w:tab/>
      </w:r>
    </w:p>
    <w:p>
      <w:pPr>
        <w:pStyle w:val="40"/>
        <w:snapToGrid w:val="0"/>
        <w:ind w:left="560" w:firstLine="0" w:firstLineChars="0"/>
        <w:rPr>
          <w:rFonts w:hAnsi="宋体" w:eastAsia="宋体"/>
          <w:sz w:val="24"/>
          <w:szCs w:val="24"/>
        </w:rPr>
      </w:pPr>
      <w:r>
        <w:rPr>
          <w:rFonts w:hint="eastAsia" w:hAnsi="宋体" w:eastAsia="宋体"/>
          <w:sz w:val="24"/>
          <w:szCs w:val="24"/>
        </w:rPr>
        <w:t>（1）满足磋商公告中供应商的资格条件的规定。</w:t>
      </w:r>
    </w:p>
    <w:p>
      <w:pPr>
        <w:pStyle w:val="40"/>
        <w:snapToGrid w:val="0"/>
        <w:rPr>
          <w:rFonts w:hAnsi="宋体" w:eastAsia="宋体"/>
          <w:sz w:val="24"/>
          <w:szCs w:val="24"/>
        </w:rPr>
      </w:pPr>
      <w:r>
        <w:rPr>
          <w:rFonts w:hint="eastAsia" w:hAnsi="宋体" w:eastAsia="宋体"/>
          <w:sz w:val="24"/>
          <w:szCs w:val="24"/>
        </w:rPr>
        <w:t>（2）满足本文件实质性条款的规定。</w:t>
      </w:r>
    </w:p>
    <w:p>
      <w:pPr>
        <w:adjustRightInd w:val="0"/>
        <w:snapToGrid w:val="0"/>
        <w:spacing w:line="360" w:lineRule="auto"/>
        <w:ind w:firstLine="480" w:firstLineChars="200"/>
        <w:rPr>
          <w:rFonts w:ascii="宋体" w:hAnsi="宋体" w:cs="宋体"/>
          <w:sz w:val="24"/>
          <w:szCs w:val="24"/>
        </w:rPr>
      </w:pPr>
      <w:bookmarkStart w:id="15" w:name="_Toc16938522"/>
      <w:bookmarkStart w:id="16" w:name="_Toc513029206"/>
      <w:bookmarkStart w:id="17" w:name="_Toc20823278"/>
      <w:r>
        <w:rPr>
          <w:rFonts w:hint="eastAsia" w:ascii="宋体" w:hAnsi="宋体" w:cs="宋体"/>
          <w:sz w:val="24"/>
          <w:szCs w:val="24"/>
        </w:rPr>
        <w:t>4.适用法律</w:t>
      </w:r>
      <w:bookmarkEnd w:id="15"/>
      <w:bookmarkEnd w:id="16"/>
      <w:bookmarkEnd w:id="17"/>
    </w:p>
    <w:p>
      <w:pPr>
        <w:pStyle w:val="40"/>
        <w:snapToGrid w:val="0"/>
        <w:rPr>
          <w:rFonts w:hAnsi="宋体" w:eastAsia="宋体"/>
          <w:sz w:val="24"/>
          <w:szCs w:val="24"/>
        </w:rPr>
      </w:pPr>
      <w:r>
        <w:rPr>
          <w:rFonts w:hint="eastAsia" w:hAnsi="宋体" w:eastAsia="宋体"/>
          <w:sz w:val="24"/>
          <w:szCs w:val="24"/>
        </w:rPr>
        <w:t>本次磋商及由此产生的合同受中华人民共和国有关的法律法规制约和保护。</w:t>
      </w:r>
    </w:p>
    <w:p>
      <w:pPr>
        <w:adjustRightInd w:val="0"/>
        <w:snapToGrid w:val="0"/>
        <w:spacing w:line="360" w:lineRule="auto"/>
        <w:ind w:firstLine="480" w:firstLineChars="200"/>
        <w:rPr>
          <w:rFonts w:ascii="宋体" w:hAnsi="宋体" w:cs="宋体"/>
          <w:sz w:val="24"/>
          <w:szCs w:val="24"/>
        </w:rPr>
      </w:pPr>
      <w:bookmarkStart w:id="18" w:name="_Toc513029207"/>
      <w:bookmarkStart w:id="19" w:name="_Toc20823279"/>
      <w:bookmarkStart w:id="20" w:name="_Toc462564067"/>
      <w:bookmarkStart w:id="21" w:name="_Toc16938523"/>
      <w:r>
        <w:rPr>
          <w:rFonts w:hint="eastAsia" w:ascii="宋体" w:hAnsi="宋体" w:cs="宋体"/>
          <w:sz w:val="24"/>
          <w:szCs w:val="24"/>
        </w:rPr>
        <w:t>5.磋商费用</w:t>
      </w:r>
      <w:bookmarkEnd w:id="18"/>
      <w:bookmarkEnd w:id="19"/>
      <w:bookmarkEnd w:id="20"/>
      <w:bookmarkEnd w:id="21"/>
    </w:p>
    <w:p>
      <w:pPr>
        <w:pStyle w:val="40"/>
        <w:snapToGrid w:val="0"/>
        <w:rPr>
          <w:rFonts w:hAnsi="宋体" w:eastAsia="宋体"/>
          <w:sz w:val="24"/>
          <w:szCs w:val="24"/>
        </w:rPr>
      </w:pPr>
      <w:r>
        <w:rPr>
          <w:rFonts w:hint="eastAsia" w:hAnsi="宋体" w:eastAsia="宋体"/>
          <w:sz w:val="24"/>
          <w:szCs w:val="24"/>
        </w:rPr>
        <w:t>（1）供应商应自行承担所有与参加磋商有关的费用，无论磋商过程中的做法和结果如何，采购人在任何情况下均无义务和责任承担这些费用。</w:t>
      </w:r>
    </w:p>
    <w:p>
      <w:pPr>
        <w:pStyle w:val="40"/>
        <w:snapToGrid w:val="0"/>
        <w:rPr>
          <w:rFonts w:hAnsi="宋体" w:eastAsia="宋体"/>
          <w:sz w:val="24"/>
          <w:szCs w:val="24"/>
        </w:rPr>
      </w:pPr>
      <w:r>
        <w:rPr>
          <w:rFonts w:hint="eastAsia" w:hAnsi="宋体" w:eastAsia="宋体"/>
          <w:sz w:val="24"/>
          <w:szCs w:val="24"/>
        </w:rPr>
        <w:t>（2）本次磋商采购人不收取文件工本费与成交服务费。</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6.磋商文件的约束力</w:t>
      </w:r>
    </w:p>
    <w:p>
      <w:pPr>
        <w:pStyle w:val="40"/>
        <w:snapToGrid w:val="0"/>
        <w:rPr>
          <w:rFonts w:hAnsi="宋体" w:eastAsia="宋体"/>
          <w:sz w:val="24"/>
          <w:szCs w:val="24"/>
        </w:rPr>
      </w:pPr>
      <w:r>
        <w:rPr>
          <w:rFonts w:hint="eastAsia" w:hAnsi="宋体" w:eastAsia="宋体"/>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ascii="宋体" w:hAnsi="宋体" w:cs="宋体"/>
          <w:sz w:val="24"/>
          <w:szCs w:val="24"/>
        </w:rPr>
      </w:pPr>
      <w:bookmarkStart w:id="22" w:name="_Toc16938525"/>
      <w:bookmarkStart w:id="23" w:name="_Toc513029209"/>
      <w:bookmarkStart w:id="24" w:name="_Toc20823281"/>
      <w:bookmarkStart w:id="25" w:name="_Toc120614215"/>
      <w:bookmarkStart w:id="26" w:name="_Toc403987206"/>
      <w:r>
        <w:rPr>
          <w:rFonts w:hint="eastAsia" w:ascii="宋体" w:hAnsi="宋体" w:cs="宋体"/>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ascii="宋体" w:hAnsi="宋体" w:cs="宋体"/>
          <w:sz w:val="24"/>
          <w:szCs w:val="24"/>
        </w:rPr>
      </w:pPr>
      <w:bookmarkStart w:id="27" w:name="_Toc16938526"/>
      <w:bookmarkStart w:id="28" w:name="_Toc513029210"/>
      <w:bookmarkStart w:id="29" w:name="_Toc20823282"/>
      <w:r>
        <w:rPr>
          <w:rFonts w:hint="eastAsia" w:ascii="宋体" w:hAnsi="宋体" w:cs="宋体"/>
          <w:sz w:val="24"/>
          <w:szCs w:val="24"/>
        </w:rPr>
        <w:t>1.磋商文件构成</w:t>
      </w:r>
      <w:bookmarkEnd w:id="27"/>
      <w:bookmarkEnd w:id="28"/>
      <w:bookmarkEnd w:id="29"/>
    </w:p>
    <w:p>
      <w:pPr>
        <w:pStyle w:val="40"/>
        <w:snapToGrid w:val="0"/>
        <w:rPr>
          <w:rFonts w:hAnsi="宋体" w:eastAsia="宋体"/>
          <w:sz w:val="24"/>
          <w:szCs w:val="24"/>
        </w:rPr>
      </w:pPr>
      <w:r>
        <w:rPr>
          <w:rFonts w:hint="eastAsia" w:hAnsi="宋体" w:eastAsia="宋体"/>
          <w:sz w:val="24"/>
          <w:szCs w:val="24"/>
        </w:rPr>
        <w:t>磋商文件有以下部分组成：</w:t>
      </w:r>
    </w:p>
    <w:p>
      <w:pPr>
        <w:pStyle w:val="40"/>
        <w:snapToGrid w:val="0"/>
        <w:rPr>
          <w:rFonts w:hAnsi="宋体" w:eastAsia="宋体"/>
          <w:sz w:val="24"/>
          <w:szCs w:val="24"/>
        </w:rPr>
      </w:pPr>
      <w:r>
        <w:rPr>
          <w:rFonts w:hint="eastAsia" w:hAnsi="宋体" w:eastAsia="宋体"/>
          <w:sz w:val="24"/>
          <w:szCs w:val="24"/>
        </w:rPr>
        <w:t>（1）磋商公告</w:t>
      </w:r>
    </w:p>
    <w:p>
      <w:pPr>
        <w:pStyle w:val="40"/>
        <w:snapToGrid w:val="0"/>
        <w:rPr>
          <w:rFonts w:hAnsi="宋体" w:eastAsia="宋体"/>
          <w:sz w:val="24"/>
          <w:szCs w:val="24"/>
        </w:rPr>
      </w:pPr>
      <w:r>
        <w:rPr>
          <w:rFonts w:hint="eastAsia" w:hAnsi="宋体" w:eastAsia="宋体"/>
          <w:sz w:val="24"/>
          <w:szCs w:val="24"/>
        </w:rPr>
        <w:t>（2）磋商须知前附表</w:t>
      </w:r>
    </w:p>
    <w:p>
      <w:pPr>
        <w:pStyle w:val="40"/>
        <w:snapToGrid w:val="0"/>
        <w:rPr>
          <w:rFonts w:hAnsi="宋体" w:eastAsia="宋体"/>
          <w:sz w:val="24"/>
          <w:szCs w:val="24"/>
        </w:rPr>
      </w:pPr>
      <w:r>
        <w:rPr>
          <w:rFonts w:hint="eastAsia" w:hAnsi="宋体" w:eastAsia="宋体"/>
          <w:sz w:val="24"/>
          <w:szCs w:val="24"/>
        </w:rPr>
        <w:t>（3）磋商须知</w:t>
      </w:r>
    </w:p>
    <w:p>
      <w:pPr>
        <w:pStyle w:val="40"/>
        <w:snapToGrid w:val="0"/>
        <w:rPr>
          <w:rFonts w:hAnsi="宋体" w:eastAsia="宋体"/>
          <w:sz w:val="24"/>
          <w:szCs w:val="24"/>
        </w:rPr>
      </w:pPr>
      <w:r>
        <w:rPr>
          <w:rFonts w:hint="eastAsia" w:hAnsi="宋体" w:eastAsia="宋体"/>
          <w:sz w:val="24"/>
          <w:szCs w:val="24"/>
        </w:rPr>
        <w:t>（4）合同主要条款</w:t>
      </w:r>
    </w:p>
    <w:p>
      <w:pPr>
        <w:pStyle w:val="40"/>
        <w:snapToGrid w:val="0"/>
        <w:rPr>
          <w:rFonts w:hAnsi="宋体" w:eastAsia="宋体"/>
          <w:sz w:val="24"/>
          <w:szCs w:val="24"/>
        </w:rPr>
      </w:pPr>
      <w:r>
        <w:rPr>
          <w:rFonts w:hint="eastAsia" w:hAnsi="宋体" w:eastAsia="宋体"/>
          <w:sz w:val="24"/>
          <w:szCs w:val="24"/>
        </w:rPr>
        <w:t>（5）项目需求</w:t>
      </w:r>
    </w:p>
    <w:p>
      <w:pPr>
        <w:pStyle w:val="40"/>
        <w:snapToGrid w:val="0"/>
        <w:rPr>
          <w:rFonts w:hAnsi="宋体" w:eastAsia="宋体"/>
          <w:sz w:val="24"/>
          <w:szCs w:val="24"/>
        </w:rPr>
      </w:pPr>
      <w:r>
        <w:rPr>
          <w:rFonts w:hint="eastAsia" w:hAnsi="宋体" w:eastAsia="宋体"/>
          <w:sz w:val="24"/>
          <w:szCs w:val="24"/>
        </w:rPr>
        <w:t>（6）评审标准</w:t>
      </w:r>
    </w:p>
    <w:p>
      <w:pPr>
        <w:pStyle w:val="40"/>
        <w:snapToGrid w:val="0"/>
        <w:rPr>
          <w:rFonts w:hAnsi="宋体" w:eastAsia="宋体"/>
          <w:sz w:val="24"/>
          <w:szCs w:val="24"/>
        </w:rPr>
      </w:pPr>
      <w:r>
        <w:rPr>
          <w:rFonts w:hint="eastAsia" w:hAnsi="宋体" w:eastAsia="宋体"/>
          <w:sz w:val="24"/>
          <w:szCs w:val="24"/>
        </w:rPr>
        <w:t>（7）响应文件格式</w:t>
      </w:r>
    </w:p>
    <w:p>
      <w:pPr>
        <w:adjustRightInd w:val="0"/>
        <w:snapToGrid w:val="0"/>
        <w:spacing w:line="360" w:lineRule="auto"/>
        <w:ind w:firstLine="480" w:firstLineChars="200"/>
        <w:rPr>
          <w:rFonts w:ascii="宋体" w:hAnsi="宋体" w:cs="宋体"/>
          <w:sz w:val="24"/>
          <w:szCs w:val="24"/>
        </w:rPr>
      </w:pPr>
      <w:bookmarkStart w:id="30" w:name="_Toc513029211"/>
      <w:bookmarkStart w:id="31" w:name="_Toc16938527"/>
      <w:bookmarkStart w:id="32" w:name="_Toc20823283"/>
      <w:bookmarkStart w:id="33" w:name="_Toc462564070"/>
      <w:r>
        <w:rPr>
          <w:rFonts w:hint="eastAsia" w:ascii="宋体" w:hAnsi="宋体" w:cs="宋体"/>
          <w:sz w:val="24"/>
          <w:szCs w:val="24"/>
        </w:rPr>
        <w:t>2.磋商文件的澄清</w:t>
      </w:r>
      <w:bookmarkEnd w:id="30"/>
      <w:bookmarkEnd w:id="31"/>
      <w:bookmarkEnd w:id="32"/>
      <w:bookmarkEnd w:id="33"/>
      <w:r>
        <w:rPr>
          <w:rFonts w:hint="eastAsia" w:ascii="宋体" w:hAnsi="宋体" w:cs="宋体"/>
          <w:sz w:val="24"/>
          <w:szCs w:val="24"/>
        </w:rPr>
        <w:t>及修改</w:t>
      </w:r>
    </w:p>
    <w:p>
      <w:pPr>
        <w:pStyle w:val="40"/>
        <w:snapToGrid w:val="0"/>
        <w:rPr>
          <w:rFonts w:hAnsi="宋体" w:eastAsia="宋体"/>
          <w:sz w:val="24"/>
          <w:szCs w:val="24"/>
        </w:rPr>
      </w:pPr>
      <w:r>
        <w:rPr>
          <w:rFonts w:hint="eastAsia" w:hAnsi="宋体" w:eastAsia="宋体"/>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360" w:lineRule="auto"/>
        <w:ind w:firstLine="480" w:firstLineChars="200"/>
        <w:rPr>
          <w:rFonts w:ascii="宋体" w:hAnsi="宋体" w:cs="宋体"/>
          <w:sz w:val="24"/>
          <w:szCs w:val="24"/>
        </w:rPr>
      </w:pPr>
      <w:bookmarkStart w:id="34" w:name="_Toc513029213"/>
      <w:bookmarkStart w:id="35" w:name="_Toc16938529"/>
      <w:bookmarkStart w:id="36" w:name="_Toc462564072"/>
      <w:bookmarkStart w:id="37" w:name="_Toc120614216"/>
      <w:bookmarkStart w:id="38" w:name="_Toc20823285"/>
      <w:bookmarkStart w:id="39" w:name="_Toc403987207"/>
      <w:r>
        <w:rPr>
          <w:rFonts w:hint="eastAsia" w:ascii="宋体" w:hAnsi="宋体" w:cs="宋体"/>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2.供应商应当按照磋商文件的要求编制响应文件，并</w:t>
      </w:r>
      <w:bookmarkStart w:id="40" w:name="我"/>
      <w:bookmarkEnd w:id="40"/>
      <w:r>
        <w:rPr>
          <w:rFonts w:hint="eastAsia" w:ascii="宋体" w:hAnsi="宋体" w:cs="宋体"/>
          <w:sz w:val="24"/>
          <w:szCs w:val="24"/>
        </w:rPr>
        <w:t>对其提交的响应文件的真实性、合法性承担法律责任。</w:t>
      </w:r>
    </w:p>
    <w:p>
      <w:pPr>
        <w:adjustRightInd w:val="0"/>
        <w:snapToGrid w:val="0"/>
        <w:spacing w:line="360" w:lineRule="auto"/>
        <w:ind w:firstLine="480" w:firstLineChars="200"/>
        <w:rPr>
          <w:rFonts w:ascii="宋体" w:hAnsi="宋体" w:cs="宋体"/>
          <w:sz w:val="24"/>
          <w:szCs w:val="24"/>
        </w:rPr>
      </w:pPr>
      <w:bookmarkStart w:id="41" w:name="_Toc16938530"/>
      <w:bookmarkStart w:id="42" w:name="_Toc20823286"/>
      <w:bookmarkStart w:id="43" w:name="_Toc513029214"/>
      <w:bookmarkStart w:id="44" w:name="_Toc462564073"/>
      <w:r>
        <w:rPr>
          <w:rFonts w:hint="eastAsia" w:ascii="宋体" w:hAnsi="宋体" w:cs="宋体"/>
          <w:sz w:val="24"/>
          <w:szCs w:val="24"/>
        </w:rPr>
        <w:t>3.响应文件的语言及度量衡单位</w:t>
      </w:r>
      <w:bookmarkEnd w:id="41"/>
      <w:bookmarkEnd w:id="42"/>
      <w:bookmarkEnd w:id="43"/>
      <w:bookmarkEnd w:id="44"/>
    </w:p>
    <w:p>
      <w:pPr>
        <w:pStyle w:val="40"/>
        <w:snapToGrid w:val="0"/>
        <w:rPr>
          <w:rFonts w:hAnsi="宋体" w:eastAsia="宋体"/>
          <w:sz w:val="24"/>
          <w:szCs w:val="24"/>
        </w:rPr>
      </w:pPr>
      <w:r>
        <w:rPr>
          <w:rFonts w:hint="eastAsia" w:hAnsi="宋体" w:eastAsia="宋体"/>
          <w:sz w:val="24"/>
          <w:szCs w:val="24"/>
        </w:rPr>
        <w:t>（1）供应商提交的响应文件以及供应商与我校就有关磋商的所有来往通知、函件和文件均应使用</w:t>
      </w:r>
      <w:r>
        <w:rPr>
          <w:rFonts w:hint="eastAsia" w:hAnsi="宋体" w:eastAsia="宋体"/>
          <w:bCs/>
          <w:sz w:val="24"/>
          <w:szCs w:val="24"/>
        </w:rPr>
        <w:t>简体中文</w:t>
      </w:r>
      <w:r>
        <w:rPr>
          <w:rFonts w:hint="eastAsia" w:hAnsi="宋体" w:eastAsia="宋体"/>
          <w:sz w:val="24"/>
          <w:szCs w:val="24"/>
        </w:rPr>
        <w:t>。</w:t>
      </w:r>
    </w:p>
    <w:p>
      <w:pPr>
        <w:pStyle w:val="40"/>
        <w:snapToGrid w:val="0"/>
        <w:rPr>
          <w:rFonts w:hAnsi="宋体" w:eastAsia="宋体"/>
          <w:sz w:val="24"/>
          <w:szCs w:val="24"/>
        </w:rPr>
      </w:pPr>
      <w:r>
        <w:rPr>
          <w:rFonts w:hint="eastAsia" w:hAnsi="宋体" w:eastAsia="宋体"/>
          <w:sz w:val="24"/>
          <w:szCs w:val="24"/>
        </w:rPr>
        <w:t>（2）除技术性能另有规定外，响应文件所使用的度量衡单位，均须采用国家法定计量单位。</w:t>
      </w:r>
    </w:p>
    <w:p>
      <w:pPr>
        <w:adjustRightInd w:val="0"/>
        <w:snapToGrid w:val="0"/>
        <w:spacing w:line="360" w:lineRule="auto"/>
        <w:ind w:firstLine="480" w:firstLineChars="200"/>
        <w:rPr>
          <w:rFonts w:ascii="宋体" w:hAnsi="宋体" w:cs="宋体"/>
          <w:sz w:val="24"/>
          <w:szCs w:val="24"/>
        </w:rPr>
      </w:pPr>
      <w:bookmarkStart w:id="45" w:name="_Toc16938531"/>
      <w:bookmarkStart w:id="46" w:name="_Toc513029215"/>
      <w:bookmarkStart w:id="47" w:name="_Toc462564074"/>
      <w:bookmarkStart w:id="48" w:name="_Toc20823287"/>
      <w:r>
        <w:rPr>
          <w:rFonts w:hint="eastAsia" w:ascii="宋体" w:hAnsi="宋体" w:cs="宋体"/>
          <w:sz w:val="24"/>
          <w:szCs w:val="24"/>
        </w:rPr>
        <w:t>4.响应文件构成</w:t>
      </w:r>
      <w:bookmarkEnd w:id="45"/>
      <w:bookmarkEnd w:id="46"/>
      <w:bookmarkEnd w:id="47"/>
      <w:bookmarkEnd w:id="48"/>
    </w:p>
    <w:p>
      <w:pPr>
        <w:pStyle w:val="40"/>
        <w:snapToGrid w:val="0"/>
        <w:rPr>
          <w:rFonts w:hAnsi="宋体" w:eastAsia="宋体"/>
          <w:sz w:val="24"/>
          <w:szCs w:val="24"/>
        </w:rPr>
      </w:pPr>
      <w:r>
        <w:rPr>
          <w:rFonts w:hint="eastAsia" w:hAnsi="宋体" w:eastAsia="宋体"/>
          <w:sz w:val="24"/>
          <w:szCs w:val="24"/>
        </w:rPr>
        <w:t>（1）供应商应该按照磋商文件的要求编写响应文件应。</w:t>
      </w:r>
    </w:p>
    <w:p>
      <w:pPr>
        <w:pStyle w:val="40"/>
        <w:snapToGrid w:val="0"/>
        <w:rPr>
          <w:rFonts w:hAnsi="宋体" w:eastAsia="宋体"/>
          <w:sz w:val="24"/>
          <w:szCs w:val="24"/>
        </w:rPr>
      </w:pPr>
      <w:r>
        <w:rPr>
          <w:rFonts w:hint="eastAsia" w:hAnsi="宋体" w:eastAsia="宋体"/>
          <w:sz w:val="24"/>
          <w:szCs w:val="24"/>
        </w:rPr>
        <w:t>（2）供应商应将响应文件按顺序装订成册，并编制响应文件资料目录。</w:t>
      </w:r>
    </w:p>
    <w:p>
      <w:pPr>
        <w:adjustRightInd w:val="0"/>
        <w:snapToGrid w:val="0"/>
        <w:spacing w:line="360" w:lineRule="auto"/>
        <w:ind w:firstLine="480" w:firstLineChars="200"/>
        <w:rPr>
          <w:rFonts w:ascii="宋体" w:hAnsi="宋体" w:cs="宋体"/>
          <w:sz w:val="24"/>
          <w:szCs w:val="24"/>
        </w:rPr>
      </w:pPr>
      <w:bookmarkStart w:id="49" w:name="_Hlt26668975"/>
      <w:bookmarkEnd w:id="49"/>
      <w:bookmarkStart w:id="50" w:name="_Hlt26670360"/>
      <w:bookmarkEnd w:id="50"/>
      <w:bookmarkStart w:id="51" w:name="_Hlt26954838"/>
      <w:bookmarkEnd w:id="51"/>
      <w:bookmarkStart w:id="52" w:name="_Toc14577357"/>
      <w:bookmarkStart w:id="53" w:name="_Toc513029219"/>
      <w:bookmarkStart w:id="54" w:name="_Toc49090509"/>
      <w:bookmarkStart w:id="55" w:name="_Toc513029216"/>
      <w:bookmarkStart w:id="56" w:name="_Toc49090507"/>
      <w:bookmarkStart w:id="57" w:name="_Toc14577354"/>
      <w:r>
        <w:rPr>
          <w:rFonts w:hint="eastAsia" w:ascii="宋体" w:hAnsi="宋体" w:cs="宋体"/>
          <w:sz w:val="24"/>
          <w:szCs w:val="24"/>
        </w:rPr>
        <w:t>5.证明供应商资格及符合磋商文件规定的文件</w:t>
      </w:r>
      <w:bookmarkEnd w:id="52"/>
      <w:bookmarkEnd w:id="53"/>
      <w:bookmarkEnd w:id="54"/>
    </w:p>
    <w:p>
      <w:pPr>
        <w:pStyle w:val="40"/>
        <w:snapToGrid w:val="0"/>
        <w:rPr>
          <w:rFonts w:hAnsi="宋体" w:eastAsia="宋体"/>
          <w:sz w:val="24"/>
          <w:szCs w:val="24"/>
        </w:rPr>
      </w:pPr>
      <w:bookmarkStart w:id="58" w:name="_Hlt26668999"/>
      <w:bookmarkEnd w:id="58"/>
      <w:r>
        <w:rPr>
          <w:rFonts w:hint="eastAsia" w:hAnsi="宋体" w:eastAsia="宋体"/>
          <w:sz w:val="24"/>
          <w:szCs w:val="24"/>
        </w:rPr>
        <w:t>（1）供应商应按要求提交资格证明文件及符合磋商文件规定的文件。</w:t>
      </w:r>
    </w:p>
    <w:p>
      <w:pPr>
        <w:pStyle w:val="40"/>
        <w:snapToGrid w:val="0"/>
        <w:rPr>
          <w:rFonts w:hAnsi="宋体" w:eastAsia="宋体"/>
          <w:sz w:val="24"/>
          <w:szCs w:val="24"/>
        </w:rPr>
      </w:pPr>
      <w:r>
        <w:rPr>
          <w:rFonts w:hint="eastAsia" w:hAnsi="宋体" w:eastAsia="宋体"/>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ascii="宋体" w:hAnsi="宋体" w:cs="宋体"/>
          <w:sz w:val="24"/>
          <w:szCs w:val="24"/>
        </w:rPr>
      </w:pPr>
      <w:bookmarkStart w:id="59" w:name="_Toc14577355"/>
      <w:bookmarkStart w:id="60" w:name="_Toc49090508"/>
      <w:r>
        <w:rPr>
          <w:rFonts w:hint="eastAsia" w:ascii="宋体" w:hAnsi="宋体" w:cs="宋体"/>
          <w:sz w:val="24"/>
          <w:szCs w:val="24"/>
        </w:rPr>
        <w:t>6.报价</w:t>
      </w:r>
      <w:bookmarkEnd w:id="59"/>
      <w:bookmarkStart w:id="61" w:name="_Hlt26670373"/>
      <w:bookmarkEnd w:id="61"/>
      <w:r>
        <w:rPr>
          <w:rFonts w:hint="eastAsia" w:ascii="宋体" w:hAnsi="宋体" w:cs="宋体"/>
          <w:sz w:val="24"/>
          <w:szCs w:val="24"/>
        </w:rPr>
        <w:t>明细表</w:t>
      </w:r>
      <w:bookmarkEnd w:id="60"/>
    </w:p>
    <w:p>
      <w:pPr>
        <w:adjustRightInd w:val="0"/>
        <w:snapToGrid w:val="0"/>
        <w:spacing w:line="360" w:lineRule="auto"/>
        <w:ind w:firstLine="480" w:firstLineChars="200"/>
        <w:rPr>
          <w:rFonts w:ascii="宋体" w:hAnsi="宋体" w:cs="宋体"/>
          <w:bCs/>
          <w:sz w:val="24"/>
          <w:szCs w:val="24"/>
        </w:rPr>
      </w:pPr>
      <w:r>
        <w:rPr>
          <w:rFonts w:hint="eastAsia" w:ascii="宋体" w:hAnsi="宋体" w:cs="宋体"/>
          <w:sz w:val="24"/>
          <w:szCs w:val="24"/>
        </w:rPr>
        <w:t>（1）供应商应按照磋商文件规定格式填报报价</w:t>
      </w:r>
      <w:bookmarkStart w:id="62" w:name="_Hlt26670399"/>
      <w:bookmarkEnd w:id="62"/>
      <w:r>
        <w:rPr>
          <w:rFonts w:hint="eastAsia" w:ascii="宋体" w:hAnsi="宋体" w:cs="宋体"/>
          <w:sz w:val="24"/>
          <w:szCs w:val="24"/>
        </w:rPr>
        <w:t>费率。每项费用只允许有一个报价，任何有选择的报价将不予接受。（如有）</w:t>
      </w:r>
    </w:p>
    <w:p>
      <w:pPr>
        <w:pStyle w:val="40"/>
        <w:snapToGrid w:val="0"/>
        <w:rPr>
          <w:rFonts w:hAnsi="宋体" w:eastAsia="宋体"/>
          <w:sz w:val="24"/>
          <w:szCs w:val="24"/>
        </w:rPr>
      </w:pPr>
      <w:r>
        <w:rPr>
          <w:rFonts w:hint="eastAsia" w:hAnsi="宋体" w:eastAsia="宋体"/>
          <w:bCs/>
          <w:sz w:val="24"/>
          <w:szCs w:val="24"/>
        </w:rPr>
        <w:t>（2）</w:t>
      </w:r>
      <w:r>
        <w:rPr>
          <w:rFonts w:hint="eastAsia" w:hAnsi="宋体" w:eastAsia="宋体"/>
          <w:sz w:val="24"/>
          <w:szCs w:val="24"/>
        </w:rPr>
        <w:t>磋商报价</w:t>
      </w:r>
      <w:r>
        <w:rPr>
          <w:rFonts w:hint="eastAsia" w:hAnsi="宋体" w:eastAsia="宋体"/>
          <w:spacing w:val="-6"/>
          <w:sz w:val="24"/>
          <w:szCs w:val="24"/>
        </w:rPr>
        <w:t>应包括</w:t>
      </w:r>
      <w:r>
        <w:rPr>
          <w:rFonts w:hint="eastAsia" w:hAnsi="宋体" w:eastAsia="宋体"/>
          <w:sz w:val="24"/>
          <w:szCs w:val="24"/>
        </w:rPr>
        <w:t>所需人工费、材料费、其他（保险费，以及合同明示或暗示的风险、责任和义务等）费，以及管理费、利润和规费、税金等一切费用。</w:t>
      </w:r>
    </w:p>
    <w:p>
      <w:pPr>
        <w:pStyle w:val="40"/>
        <w:snapToGrid w:val="0"/>
        <w:ind w:firstLine="482"/>
        <w:rPr>
          <w:rFonts w:hAnsi="宋体" w:eastAsia="宋体"/>
          <w:bCs/>
          <w:sz w:val="24"/>
          <w:szCs w:val="24"/>
        </w:rPr>
      </w:pPr>
      <w:r>
        <w:rPr>
          <w:rFonts w:hint="eastAsia" w:hAnsi="宋体" w:eastAsia="宋体"/>
          <w:b/>
          <w:sz w:val="24"/>
          <w:szCs w:val="24"/>
        </w:rPr>
        <w:t>最终报价一经确定不得更改，且不受市场价格波动影响。</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（3）其它费用处理</w:t>
      </w:r>
    </w:p>
    <w:p>
      <w:pPr>
        <w:pStyle w:val="40"/>
        <w:snapToGrid w:val="0"/>
        <w:rPr>
          <w:rFonts w:hAnsi="宋体" w:eastAsia="宋体"/>
          <w:sz w:val="24"/>
          <w:szCs w:val="24"/>
        </w:rPr>
      </w:pPr>
      <w:r>
        <w:rPr>
          <w:rFonts w:hint="eastAsia" w:hAnsi="宋体" w:eastAsia="宋体"/>
          <w:sz w:val="24"/>
          <w:szCs w:val="24"/>
        </w:rPr>
        <w:t>磋商文件未列明，而供应商认为必需的费用也需列入报价。</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7.响应文件货币</w:t>
      </w:r>
    </w:p>
    <w:p>
      <w:pPr>
        <w:pStyle w:val="40"/>
        <w:snapToGrid w:val="0"/>
        <w:rPr>
          <w:rFonts w:hAnsi="宋体" w:eastAsia="宋体"/>
          <w:sz w:val="24"/>
          <w:szCs w:val="24"/>
        </w:rPr>
      </w:pPr>
      <w:r>
        <w:rPr>
          <w:rFonts w:hint="eastAsia" w:hAnsi="宋体" w:eastAsia="宋体"/>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ascii="宋体" w:hAnsi="宋体" w:cs="宋体"/>
          <w:sz w:val="24"/>
          <w:szCs w:val="24"/>
        </w:rPr>
      </w:pPr>
      <w:bookmarkStart w:id="63" w:name="_Hlt26670486"/>
      <w:bookmarkEnd w:id="63"/>
      <w:bookmarkStart w:id="64" w:name="_Hlt26954846"/>
      <w:bookmarkEnd w:id="64"/>
      <w:bookmarkStart w:id="65" w:name="_Hlt26954848"/>
      <w:bookmarkEnd w:id="65"/>
      <w:bookmarkStart w:id="66" w:name="_Hlt26954731"/>
      <w:bookmarkEnd w:id="66"/>
      <w:bookmarkStart w:id="67" w:name="_Hlt26670482"/>
      <w:bookmarkEnd w:id="67"/>
      <w:bookmarkStart w:id="68" w:name="_Hlt26954852"/>
      <w:bookmarkEnd w:id="68"/>
      <w:bookmarkStart w:id="69" w:name="_Hlt26954739"/>
      <w:bookmarkEnd w:id="69"/>
      <w:bookmarkStart w:id="70" w:name="_Toc49090512"/>
      <w:bookmarkStart w:id="71" w:name="_Toc14577361"/>
      <w:r>
        <w:rPr>
          <w:rFonts w:hint="eastAsia" w:ascii="宋体" w:hAnsi="宋体" w:cs="宋体"/>
          <w:sz w:val="24"/>
          <w:szCs w:val="24"/>
        </w:rPr>
        <w:t>8.响应文件份数和签署</w:t>
      </w:r>
      <w:bookmarkEnd w:id="70"/>
      <w:bookmarkEnd w:id="71"/>
    </w:p>
    <w:p>
      <w:pPr>
        <w:pStyle w:val="40"/>
        <w:snapToGrid w:val="0"/>
        <w:rPr>
          <w:rFonts w:hAnsi="宋体" w:eastAsia="宋体"/>
          <w:sz w:val="24"/>
          <w:szCs w:val="24"/>
        </w:rPr>
      </w:pPr>
      <w:r>
        <w:rPr>
          <w:rFonts w:hint="eastAsia" w:hAnsi="宋体" w:eastAsia="宋体"/>
          <w:sz w:val="24"/>
          <w:szCs w:val="24"/>
        </w:rPr>
        <w:t>（1）供应商应严格按照磋商公告要求的份数准备响应文件，每份响应文件须清楚地标明“正本”或“副本”字样。一旦正本和副本不符，以正本为准。</w:t>
      </w:r>
    </w:p>
    <w:p>
      <w:pPr>
        <w:pStyle w:val="40"/>
        <w:snapToGrid w:val="0"/>
        <w:rPr>
          <w:rFonts w:hAnsi="宋体" w:eastAsia="宋体"/>
          <w:sz w:val="24"/>
          <w:szCs w:val="24"/>
        </w:rPr>
      </w:pPr>
      <w:r>
        <w:rPr>
          <w:rFonts w:hint="eastAsia" w:hAnsi="宋体" w:eastAsia="宋体"/>
          <w:sz w:val="24"/>
          <w:szCs w:val="24"/>
        </w:rPr>
        <w:t>（2）响应文件的正本和所有的副本均需打印或复印，正本由供应商法定代表人或其授权代表签字。授权代表须将“法人授权书”（原件）附在正本响应文件中。</w:t>
      </w:r>
    </w:p>
    <w:p>
      <w:pPr>
        <w:pStyle w:val="40"/>
        <w:snapToGrid w:val="0"/>
        <w:rPr>
          <w:rFonts w:hAnsi="宋体" w:eastAsia="宋体"/>
          <w:sz w:val="24"/>
          <w:szCs w:val="24"/>
        </w:rPr>
      </w:pPr>
      <w:r>
        <w:rPr>
          <w:rFonts w:hint="eastAsia" w:hAnsi="宋体" w:eastAsia="宋体"/>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ascii="宋体" w:hAnsi="宋体" w:cs="宋体"/>
          <w:sz w:val="24"/>
          <w:szCs w:val="24"/>
        </w:rPr>
      </w:pPr>
      <w:bookmarkStart w:id="72" w:name="_Toc16938540"/>
      <w:bookmarkStart w:id="73" w:name="_Toc513029224"/>
      <w:bookmarkStart w:id="74" w:name="_Toc120614217"/>
      <w:bookmarkStart w:id="75" w:name="_Toc20823296"/>
      <w:bookmarkStart w:id="76" w:name="_Toc403987208"/>
      <w:r>
        <w:rPr>
          <w:rFonts w:hint="eastAsia" w:ascii="宋体" w:hAnsi="宋体" w:cs="宋体"/>
          <w:sz w:val="24"/>
          <w:szCs w:val="24"/>
        </w:rPr>
        <w:t>（四）响应文件的递交</w:t>
      </w:r>
      <w:bookmarkEnd w:id="72"/>
      <w:bookmarkEnd w:id="73"/>
      <w:bookmarkEnd w:id="74"/>
      <w:bookmarkEnd w:id="75"/>
      <w:bookmarkEnd w:id="76"/>
    </w:p>
    <w:p>
      <w:pPr>
        <w:adjustRightInd w:val="0"/>
        <w:snapToGrid w:val="0"/>
        <w:spacing w:line="360" w:lineRule="auto"/>
        <w:ind w:firstLine="480" w:firstLineChars="200"/>
        <w:rPr>
          <w:rFonts w:ascii="宋体" w:hAnsi="宋体" w:cs="宋体"/>
          <w:sz w:val="24"/>
          <w:szCs w:val="24"/>
        </w:rPr>
      </w:pPr>
      <w:bookmarkStart w:id="77" w:name="_Toc16938541"/>
      <w:bookmarkStart w:id="78" w:name="_Toc462564084"/>
      <w:bookmarkStart w:id="79" w:name="_Toc513029225"/>
      <w:bookmarkStart w:id="80" w:name="_Toc20823297"/>
      <w:r>
        <w:rPr>
          <w:rFonts w:hint="eastAsia" w:ascii="宋体" w:hAnsi="宋体" w:cs="宋体"/>
          <w:sz w:val="24"/>
          <w:szCs w:val="24"/>
        </w:rPr>
        <w:t>1.响应文件的密封和标记</w:t>
      </w:r>
      <w:bookmarkEnd w:id="77"/>
      <w:bookmarkEnd w:id="78"/>
      <w:bookmarkEnd w:id="79"/>
      <w:bookmarkEnd w:id="80"/>
    </w:p>
    <w:p>
      <w:pPr>
        <w:pStyle w:val="40"/>
        <w:snapToGrid w:val="0"/>
        <w:rPr>
          <w:rFonts w:hAnsi="宋体" w:eastAsia="宋体"/>
          <w:sz w:val="24"/>
          <w:szCs w:val="24"/>
        </w:rPr>
      </w:pPr>
      <w:r>
        <w:rPr>
          <w:rFonts w:hint="eastAsia" w:hAnsi="宋体" w:eastAsia="宋体"/>
          <w:sz w:val="24"/>
          <w:szCs w:val="24"/>
        </w:rPr>
        <w:t>（1）供应商应将响应文件正本和所有副本密封，并加盖供应商公章。不论供应商成交与否，响应文件均不退回。</w:t>
      </w:r>
    </w:p>
    <w:p>
      <w:pPr>
        <w:pStyle w:val="40"/>
        <w:snapToGrid w:val="0"/>
        <w:rPr>
          <w:rFonts w:hAnsi="宋体" w:eastAsia="宋体"/>
          <w:sz w:val="24"/>
          <w:szCs w:val="24"/>
        </w:rPr>
      </w:pPr>
      <w:r>
        <w:rPr>
          <w:rFonts w:hint="eastAsia" w:hAnsi="宋体" w:eastAsia="宋体"/>
          <w:sz w:val="24"/>
          <w:szCs w:val="24"/>
        </w:rPr>
        <w:t>（2）密封的响应文件应：</w:t>
      </w:r>
    </w:p>
    <w:p>
      <w:pPr>
        <w:pStyle w:val="40"/>
        <w:snapToGrid w:val="0"/>
        <w:rPr>
          <w:rFonts w:hAnsi="宋体" w:eastAsia="宋体"/>
          <w:sz w:val="24"/>
          <w:szCs w:val="24"/>
        </w:rPr>
      </w:pPr>
      <w:r>
        <w:rPr>
          <w:rFonts w:hint="eastAsia" w:hAnsi="宋体" w:eastAsia="宋体"/>
          <w:sz w:val="24"/>
          <w:szCs w:val="24"/>
        </w:rPr>
        <w:t>1）注明供应商名称，如因标注不清而产生的后果由供应商自负。按磋商公告中注明的地址送达；</w:t>
      </w:r>
    </w:p>
    <w:p>
      <w:pPr>
        <w:pStyle w:val="40"/>
        <w:snapToGrid w:val="0"/>
        <w:rPr>
          <w:rFonts w:hAnsi="宋体" w:eastAsia="宋体"/>
          <w:sz w:val="24"/>
          <w:szCs w:val="24"/>
        </w:rPr>
      </w:pPr>
      <w:r>
        <w:rPr>
          <w:rFonts w:hint="eastAsia" w:hAnsi="宋体" w:eastAsia="宋体"/>
          <w:sz w:val="24"/>
          <w:szCs w:val="24"/>
        </w:rPr>
        <w:t>2）注明磋商项目名称、项目编号。</w:t>
      </w:r>
    </w:p>
    <w:p>
      <w:pPr>
        <w:pStyle w:val="40"/>
        <w:snapToGrid w:val="0"/>
        <w:rPr>
          <w:rFonts w:hAnsi="宋体" w:eastAsia="宋体"/>
          <w:sz w:val="24"/>
          <w:szCs w:val="24"/>
        </w:rPr>
      </w:pPr>
      <w:r>
        <w:rPr>
          <w:rFonts w:hint="eastAsia" w:hAnsi="宋体" w:eastAsia="宋体"/>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ascii="宋体" w:hAnsi="宋体" w:cs="宋体"/>
          <w:sz w:val="24"/>
          <w:szCs w:val="24"/>
        </w:rPr>
      </w:pPr>
      <w:bookmarkStart w:id="81" w:name="_Toc513029226"/>
      <w:bookmarkStart w:id="82" w:name="_Toc16938542"/>
      <w:bookmarkStart w:id="83" w:name="_Toc20823298"/>
      <w:r>
        <w:rPr>
          <w:rFonts w:hint="eastAsia" w:ascii="宋体" w:hAnsi="宋体" w:cs="宋体"/>
          <w:sz w:val="24"/>
          <w:szCs w:val="24"/>
        </w:rPr>
        <w:t>2.响应文件提交截止</w:t>
      </w:r>
      <w:bookmarkEnd w:id="81"/>
      <w:bookmarkEnd w:id="82"/>
      <w:bookmarkEnd w:id="83"/>
      <w:r>
        <w:rPr>
          <w:rFonts w:hint="eastAsia" w:ascii="宋体" w:hAnsi="宋体" w:cs="宋体"/>
          <w:sz w:val="24"/>
          <w:szCs w:val="24"/>
        </w:rPr>
        <w:t>时间</w:t>
      </w:r>
    </w:p>
    <w:p>
      <w:pPr>
        <w:pStyle w:val="40"/>
        <w:snapToGrid w:val="0"/>
        <w:rPr>
          <w:rFonts w:hAnsi="宋体" w:eastAsia="宋体"/>
          <w:sz w:val="24"/>
          <w:szCs w:val="24"/>
        </w:rPr>
      </w:pPr>
      <w:r>
        <w:rPr>
          <w:rFonts w:hint="eastAsia" w:hAnsi="宋体" w:eastAsia="宋体"/>
          <w:sz w:val="24"/>
          <w:szCs w:val="24"/>
        </w:rPr>
        <w:t>（1）采购人收到响应文件的时间不得迟于磋商公告中规定的截止时间。</w:t>
      </w:r>
    </w:p>
    <w:p>
      <w:pPr>
        <w:pStyle w:val="40"/>
        <w:snapToGrid w:val="0"/>
        <w:rPr>
          <w:rFonts w:hAnsi="宋体" w:eastAsia="宋体"/>
          <w:sz w:val="24"/>
          <w:szCs w:val="24"/>
        </w:rPr>
      </w:pPr>
      <w:r>
        <w:rPr>
          <w:rFonts w:hint="eastAsia" w:hAnsi="宋体" w:eastAsia="宋体"/>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（五）磋商与评审</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1.磋商仪式</w:t>
      </w:r>
    </w:p>
    <w:p>
      <w:pPr>
        <w:pStyle w:val="40"/>
        <w:snapToGrid w:val="0"/>
        <w:rPr>
          <w:rFonts w:hAnsi="宋体" w:eastAsia="宋体"/>
          <w:sz w:val="24"/>
          <w:szCs w:val="24"/>
        </w:rPr>
      </w:pPr>
      <w:r>
        <w:rPr>
          <w:rFonts w:hint="eastAsia" w:hAnsi="宋体" w:eastAsia="宋体"/>
          <w:bCs/>
          <w:sz w:val="24"/>
          <w:szCs w:val="24"/>
        </w:rPr>
        <w:t>（1）采购人将在磋商公告中规定的时间和地点组织磋商</w:t>
      </w:r>
      <w:r>
        <w:rPr>
          <w:rFonts w:hint="eastAsia" w:hAnsi="宋体" w:eastAsia="宋体"/>
          <w:sz w:val="24"/>
          <w:szCs w:val="24"/>
        </w:rPr>
        <w:t>。供应商应委派携带有效证件的代表准时参加，参加磋商的代表需签名以证明其出席。</w:t>
      </w:r>
    </w:p>
    <w:p>
      <w:pPr>
        <w:pStyle w:val="40"/>
        <w:snapToGrid w:val="0"/>
        <w:rPr>
          <w:rFonts w:hAnsi="宋体" w:eastAsia="宋体"/>
          <w:sz w:val="24"/>
          <w:szCs w:val="24"/>
        </w:rPr>
      </w:pPr>
      <w:r>
        <w:rPr>
          <w:rFonts w:hint="eastAsia" w:hAnsi="宋体" w:eastAsia="宋体"/>
          <w:sz w:val="24"/>
          <w:szCs w:val="24"/>
        </w:rPr>
        <w:t>（2）磋商仪式由采购人代表主持，磋商领导小组成员、采购人代表、监督代表、供应商代表以及有关工作人员参加。</w:t>
      </w:r>
    </w:p>
    <w:p>
      <w:pPr>
        <w:pStyle w:val="40"/>
        <w:snapToGrid w:val="0"/>
        <w:rPr>
          <w:rFonts w:hAnsi="宋体" w:eastAsia="宋体"/>
          <w:sz w:val="24"/>
          <w:szCs w:val="24"/>
        </w:rPr>
      </w:pPr>
      <w:r>
        <w:rPr>
          <w:rFonts w:hint="eastAsia" w:hAnsi="宋体" w:eastAsia="宋体"/>
          <w:sz w:val="24"/>
          <w:szCs w:val="24"/>
        </w:rPr>
        <w:t>（3）磋商时请纪检监督人员查验响应文件密封情况，至响应文件开启时间后由磋商小组开启响应文件。</w:t>
      </w:r>
    </w:p>
    <w:p>
      <w:pPr>
        <w:adjustRightInd w:val="0"/>
        <w:snapToGrid w:val="0"/>
        <w:spacing w:line="360" w:lineRule="auto"/>
        <w:ind w:firstLine="480" w:firstLineChars="200"/>
        <w:rPr>
          <w:rFonts w:ascii="宋体" w:hAnsi="宋体" w:cs="宋体"/>
          <w:sz w:val="24"/>
          <w:szCs w:val="24"/>
        </w:rPr>
      </w:pPr>
      <w:bookmarkStart w:id="84" w:name="_Toc20823303"/>
      <w:bookmarkStart w:id="85" w:name="_Toc513029231"/>
      <w:bookmarkStart w:id="86" w:name="_Toc16938547"/>
      <w:r>
        <w:rPr>
          <w:rFonts w:hint="eastAsia" w:ascii="宋体" w:hAnsi="宋体" w:cs="宋体"/>
          <w:sz w:val="24"/>
          <w:szCs w:val="24"/>
        </w:rPr>
        <w:t>2.磋商小组</w:t>
      </w:r>
    </w:p>
    <w:p>
      <w:pPr>
        <w:pStyle w:val="40"/>
        <w:snapToGrid w:val="0"/>
        <w:rPr>
          <w:rFonts w:hAnsi="宋体" w:eastAsia="宋体"/>
          <w:sz w:val="24"/>
          <w:szCs w:val="24"/>
        </w:rPr>
      </w:pPr>
      <w:r>
        <w:rPr>
          <w:rFonts w:hint="eastAsia" w:hAnsi="宋体" w:eastAsia="宋体"/>
          <w:sz w:val="24"/>
          <w:szCs w:val="24"/>
        </w:rPr>
        <w:t>（1）磋商仪式结束后，采购人将立即组织磋商小组进行磋商。</w:t>
      </w:r>
    </w:p>
    <w:p>
      <w:pPr>
        <w:pStyle w:val="40"/>
        <w:snapToGrid w:val="0"/>
        <w:rPr>
          <w:rFonts w:hAnsi="宋体" w:eastAsia="宋体"/>
          <w:sz w:val="24"/>
          <w:szCs w:val="24"/>
        </w:rPr>
      </w:pPr>
      <w:r>
        <w:rPr>
          <w:rFonts w:hint="eastAsia" w:hAnsi="宋体" w:eastAsia="宋体"/>
          <w:sz w:val="24"/>
          <w:szCs w:val="24"/>
        </w:rPr>
        <w:t>（2）磋商小组将按规定由3人或以上单数组成。</w:t>
      </w:r>
    </w:p>
    <w:bookmarkEnd w:id="84"/>
    <w:bookmarkEnd w:id="85"/>
    <w:bookmarkEnd w:id="86"/>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（3）磋商小组工作原则</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3.响应文件审查</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ascii="宋体" w:hAnsi="宋体" w:cs="宋体"/>
          <w:sz w:val="24"/>
          <w:szCs w:val="24"/>
        </w:rPr>
      </w:pPr>
      <w:bookmarkStart w:id="87" w:name="_Toc16938548"/>
      <w:bookmarkStart w:id="88" w:name="_Toc20823304"/>
      <w:bookmarkStart w:id="89" w:name="_Toc513029232"/>
      <w:r>
        <w:rPr>
          <w:rFonts w:hint="eastAsia" w:ascii="宋体" w:hAnsi="宋体" w:cs="宋体"/>
          <w:sz w:val="24"/>
          <w:szCs w:val="24"/>
        </w:rPr>
        <w:t>4.供应商澄清</w:t>
      </w:r>
      <w:bookmarkEnd w:id="87"/>
      <w:bookmarkEnd w:id="88"/>
      <w:bookmarkEnd w:id="89"/>
    </w:p>
    <w:p>
      <w:pPr>
        <w:adjustRightInd w:val="0"/>
        <w:snapToGrid w:val="0"/>
        <w:spacing w:line="360" w:lineRule="auto"/>
        <w:ind w:firstLine="480" w:firstLineChars="200"/>
        <w:rPr>
          <w:rFonts w:ascii="宋体" w:hAnsi="宋体" w:cs="宋体"/>
          <w:sz w:val="24"/>
          <w:szCs w:val="24"/>
        </w:rPr>
      </w:pPr>
      <w:bookmarkStart w:id="90" w:name="_Toc16938549"/>
      <w:bookmarkStart w:id="91" w:name="_Toc20823305"/>
      <w:bookmarkStart w:id="92" w:name="_Toc513029233"/>
      <w:r>
        <w:rPr>
          <w:rFonts w:hint="eastAsia" w:ascii="宋体" w:hAnsi="宋体" w:cs="宋体"/>
          <w:sz w:val="24"/>
          <w:szCs w:val="24"/>
        </w:rPr>
        <w:t>磋商小组要求供应商澄清、说明或者更正响应文件将以书面形式作出。</w:t>
      </w:r>
    </w:p>
    <w:bookmarkEnd w:id="90"/>
    <w:bookmarkEnd w:id="91"/>
    <w:bookmarkEnd w:id="92"/>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5.磋商程序、最后报价、综合评分</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（3）</w:t>
      </w:r>
      <w:r>
        <w:rPr>
          <w:rFonts w:hint="eastAsia" w:ascii="宋体" w:hAnsi="宋体" w:cs="宋体"/>
          <w:b/>
          <w:bCs/>
          <w:sz w:val="24"/>
          <w:szCs w:val="24"/>
        </w:rPr>
        <w:t>磋商文件能够详细列明采购标的的技术、服务要求的，磋商结束后，磋商小组将要求所有实质性响应的供应商在规定时间内提交最后报价</w:t>
      </w:r>
      <w:r>
        <w:rPr>
          <w:rFonts w:hint="eastAsia" w:ascii="宋体" w:hAnsi="宋体" w:cs="宋体"/>
          <w:sz w:val="24"/>
          <w:szCs w:val="24"/>
        </w:rPr>
        <w:t>。最后报价是供应商响应文件的有效组成部分。</w:t>
      </w:r>
    </w:p>
    <w:p>
      <w:pPr>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（4）已提交响应文件的供应商，在提交最后报价之前，可以根据磋商情况退出磋商。</w:t>
      </w:r>
    </w:p>
    <w:p>
      <w:pPr>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（7）磋商小组应当根据综合评分情况，按照评审得分由高到低顺序推荐2名中标候选单位，并编写评审报告。</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6.响应无效和终止磋商活动条款</w:t>
      </w:r>
    </w:p>
    <w:p>
      <w:pPr>
        <w:pStyle w:val="40"/>
        <w:snapToGrid w:val="0"/>
        <w:rPr>
          <w:rFonts w:hAnsi="宋体" w:eastAsia="宋体"/>
          <w:sz w:val="24"/>
          <w:szCs w:val="24"/>
        </w:rPr>
      </w:pPr>
      <w:bookmarkStart w:id="93" w:name="_Toc513029235"/>
      <w:bookmarkStart w:id="94" w:name="_Toc20823307"/>
      <w:bookmarkStart w:id="95" w:name="_Toc16938551"/>
      <w:r>
        <w:rPr>
          <w:rFonts w:hint="eastAsia" w:hAnsi="宋体" w:eastAsia="宋体"/>
          <w:sz w:val="24"/>
          <w:szCs w:val="24"/>
        </w:rPr>
        <w:t>（1）响应无效条款</w:t>
      </w:r>
    </w:p>
    <w:p>
      <w:pPr>
        <w:pStyle w:val="37"/>
        <w:snapToGrid w:val="0"/>
        <w:ind w:firstLine="480" w:firstLineChars="200"/>
        <w:rPr>
          <w:rFonts w:hAnsi="宋体" w:eastAsia="宋体"/>
          <w:sz w:val="24"/>
          <w:szCs w:val="24"/>
        </w:rPr>
      </w:pPr>
      <w:r>
        <w:rPr>
          <w:rFonts w:hint="eastAsia" w:hAnsi="宋体" w:eastAsia="宋体"/>
          <w:sz w:val="24"/>
          <w:szCs w:val="24"/>
        </w:rPr>
        <w:t>1）未按照磋商文件规定要求密封、签署、盖章的；</w:t>
      </w:r>
    </w:p>
    <w:p>
      <w:pPr>
        <w:pStyle w:val="37"/>
        <w:snapToGrid w:val="0"/>
        <w:ind w:firstLine="480" w:firstLineChars="200"/>
        <w:rPr>
          <w:rFonts w:hAnsi="宋体" w:eastAsia="宋体"/>
          <w:sz w:val="24"/>
          <w:szCs w:val="24"/>
        </w:rPr>
      </w:pPr>
      <w:r>
        <w:rPr>
          <w:rFonts w:hint="eastAsia" w:hAnsi="宋体" w:eastAsia="宋体"/>
          <w:sz w:val="24"/>
          <w:szCs w:val="24"/>
        </w:rPr>
        <w:t>2）供应商不具备磋商文件中规定资格条件的；</w:t>
      </w:r>
    </w:p>
    <w:p>
      <w:pPr>
        <w:pStyle w:val="37"/>
        <w:snapToGrid w:val="0"/>
        <w:ind w:firstLine="480" w:firstLineChars="200"/>
        <w:rPr>
          <w:rFonts w:hAnsi="宋体" w:eastAsia="宋体"/>
          <w:sz w:val="24"/>
          <w:szCs w:val="24"/>
        </w:rPr>
      </w:pPr>
      <w:r>
        <w:rPr>
          <w:rFonts w:hint="eastAsia" w:hAnsi="宋体" w:eastAsia="宋体"/>
          <w:sz w:val="24"/>
          <w:szCs w:val="24"/>
        </w:rPr>
        <w:t>3）不符合法律、法规和磋商文件中规定的其他实质性要求的（本磋商文件中斜体且有下划线部分为实质性要求和条件）；</w:t>
      </w:r>
    </w:p>
    <w:p>
      <w:pPr>
        <w:pStyle w:val="37"/>
        <w:snapToGrid w:val="0"/>
        <w:ind w:firstLine="480" w:firstLineChars="200"/>
        <w:rPr>
          <w:rFonts w:hAnsi="宋体" w:eastAsia="宋体"/>
          <w:sz w:val="24"/>
          <w:szCs w:val="24"/>
        </w:rPr>
      </w:pPr>
      <w:r>
        <w:rPr>
          <w:rFonts w:hint="eastAsia" w:hAnsi="宋体" w:eastAsia="宋体"/>
          <w:sz w:val="24"/>
          <w:szCs w:val="24"/>
        </w:rPr>
        <w:t>4）其他法律、法规及本磋商文件规定的属响应无效的情形。</w:t>
      </w:r>
    </w:p>
    <w:p>
      <w:pPr>
        <w:pStyle w:val="40"/>
        <w:snapToGrid w:val="0"/>
        <w:rPr>
          <w:rFonts w:hAnsi="宋体" w:eastAsia="宋体"/>
          <w:sz w:val="24"/>
          <w:szCs w:val="24"/>
        </w:rPr>
      </w:pPr>
      <w:r>
        <w:rPr>
          <w:rFonts w:hint="eastAsia" w:hAnsi="宋体" w:eastAsia="宋体"/>
          <w:sz w:val="24"/>
          <w:szCs w:val="24"/>
        </w:rPr>
        <w:t>7.终止磋商采购活动的条款</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出现下列情形之一的，采购人将终止磋商采购活动，发布项目终止公告并说明原因，重新开展采购活动：</w:t>
      </w:r>
    </w:p>
    <w:p>
      <w:pPr>
        <w:pStyle w:val="37"/>
        <w:snapToGrid w:val="0"/>
        <w:ind w:firstLine="480" w:firstLineChars="200"/>
        <w:rPr>
          <w:rFonts w:hAnsi="宋体" w:eastAsia="宋体"/>
          <w:sz w:val="24"/>
          <w:szCs w:val="24"/>
        </w:rPr>
      </w:pPr>
      <w:r>
        <w:rPr>
          <w:rFonts w:hint="eastAsia" w:hAnsi="宋体" w:eastAsia="宋体"/>
          <w:sz w:val="24"/>
          <w:szCs w:val="24"/>
        </w:rPr>
        <w:t>（1）因情况变化，不再符合规定的磋商采购方式适用情形的；</w:t>
      </w:r>
    </w:p>
    <w:p>
      <w:pPr>
        <w:pStyle w:val="37"/>
        <w:snapToGrid w:val="0"/>
        <w:ind w:firstLine="480" w:firstLineChars="200"/>
        <w:rPr>
          <w:rFonts w:hAnsi="宋体" w:eastAsia="宋体"/>
          <w:sz w:val="24"/>
          <w:szCs w:val="24"/>
        </w:rPr>
      </w:pPr>
      <w:r>
        <w:rPr>
          <w:rFonts w:hint="eastAsia" w:hAnsi="宋体" w:eastAsia="宋体"/>
          <w:sz w:val="24"/>
          <w:szCs w:val="24"/>
        </w:rPr>
        <w:t>（2）出现影响采购公正的违法、违规行为的；</w:t>
      </w:r>
    </w:p>
    <w:bookmarkEnd w:id="93"/>
    <w:bookmarkEnd w:id="94"/>
    <w:bookmarkEnd w:id="95"/>
    <w:p>
      <w:pPr>
        <w:adjustRightInd w:val="0"/>
        <w:snapToGrid w:val="0"/>
        <w:spacing w:line="360" w:lineRule="auto"/>
        <w:ind w:firstLine="480" w:firstLineChars="200"/>
        <w:rPr>
          <w:rFonts w:ascii="宋体" w:hAnsi="宋体" w:cs="宋体"/>
          <w:sz w:val="24"/>
          <w:szCs w:val="24"/>
        </w:rPr>
      </w:pPr>
      <w:bookmarkStart w:id="96" w:name="_Toc16938554"/>
      <w:bookmarkStart w:id="97" w:name="_Toc20823310"/>
      <w:r>
        <w:rPr>
          <w:rFonts w:hint="eastAsia" w:ascii="宋体" w:hAnsi="宋体" w:cs="宋体"/>
          <w:sz w:val="24"/>
          <w:szCs w:val="24"/>
        </w:rPr>
        <w:t>8.确定</w:t>
      </w:r>
      <w:bookmarkEnd w:id="96"/>
      <w:bookmarkEnd w:id="97"/>
      <w:r>
        <w:rPr>
          <w:rFonts w:hint="eastAsia" w:ascii="宋体" w:hAnsi="宋体" w:cs="宋体"/>
          <w:sz w:val="24"/>
          <w:szCs w:val="24"/>
        </w:rPr>
        <w:t>成交供应商</w:t>
      </w:r>
    </w:p>
    <w:p>
      <w:pPr>
        <w:pStyle w:val="40"/>
        <w:snapToGrid w:val="0"/>
        <w:rPr>
          <w:rFonts w:hAnsi="宋体" w:eastAsia="宋体"/>
          <w:sz w:val="24"/>
          <w:szCs w:val="24"/>
        </w:rPr>
      </w:pPr>
      <w:r>
        <w:rPr>
          <w:rFonts w:hint="eastAsia" w:hAnsi="宋体" w:eastAsia="宋体"/>
          <w:sz w:val="24"/>
          <w:szCs w:val="24"/>
        </w:rPr>
        <w:t>（1）采购人在评审结束后5个工作日内，从评审报告提出的中标候选单位中，按照排序由高到低的原则确定中标候选单位。</w:t>
      </w:r>
    </w:p>
    <w:p>
      <w:pPr>
        <w:pStyle w:val="40"/>
        <w:snapToGrid w:val="0"/>
        <w:rPr>
          <w:rFonts w:hAnsi="宋体" w:eastAsia="宋体"/>
          <w:sz w:val="24"/>
          <w:szCs w:val="24"/>
        </w:rPr>
      </w:pPr>
      <w:r>
        <w:rPr>
          <w:rFonts w:hint="eastAsia" w:hAnsi="宋体" w:eastAsia="宋体"/>
          <w:sz w:val="24"/>
          <w:szCs w:val="24"/>
        </w:rPr>
        <w:t>（2）采购人在中标单位确定后2个工作日内在“皖南医学院校园网”公告中标结果。</w:t>
      </w:r>
    </w:p>
    <w:p>
      <w:pPr>
        <w:adjustRightInd w:val="0"/>
        <w:snapToGrid w:val="0"/>
        <w:spacing w:line="360" w:lineRule="auto"/>
        <w:ind w:firstLine="480" w:firstLineChars="200"/>
        <w:rPr>
          <w:rFonts w:ascii="宋体" w:hAnsi="宋体" w:cs="宋体"/>
          <w:sz w:val="24"/>
          <w:szCs w:val="24"/>
        </w:rPr>
      </w:pPr>
      <w:bookmarkStart w:id="98" w:name="_Toc403987211"/>
      <w:bookmarkStart w:id="99" w:name="_Toc120614220"/>
      <w:bookmarkStart w:id="100" w:name="_Toc513029236"/>
      <w:bookmarkStart w:id="101" w:name="_Toc20823308"/>
      <w:bookmarkStart w:id="102" w:name="_Toc16938552"/>
      <w:r>
        <w:rPr>
          <w:rFonts w:hint="eastAsia" w:ascii="宋体" w:hAnsi="宋体" w:cs="宋体"/>
          <w:sz w:val="24"/>
          <w:szCs w:val="24"/>
        </w:rPr>
        <w:t>（六）授予合同</w:t>
      </w:r>
      <w:bookmarkEnd w:id="98"/>
      <w:bookmarkEnd w:id="99"/>
    </w:p>
    <w:bookmarkEnd w:id="100"/>
    <w:bookmarkEnd w:id="101"/>
    <w:bookmarkEnd w:id="102"/>
    <w:p>
      <w:pPr>
        <w:adjustRightInd w:val="0"/>
        <w:snapToGrid w:val="0"/>
        <w:spacing w:line="360" w:lineRule="auto"/>
        <w:ind w:firstLine="480" w:firstLineChars="200"/>
        <w:rPr>
          <w:rFonts w:ascii="宋体" w:hAnsi="宋体" w:cs="宋体"/>
          <w:sz w:val="24"/>
          <w:szCs w:val="24"/>
        </w:rPr>
      </w:pPr>
      <w:bookmarkStart w:id="103" w:name="_Toc513029237"/>
      <w:bookmarkStart w:id="104" w:name="_Toc16938553"/>
      <w:bookmarkStart w:id="105" w:name="_Toc20823309"/>
      <w:r>
        <w:rPr>
          <w:rFonts w:hint="eastAsia" w:ascii="宋体" w:hAnsi="宋体" w:cs="宋体"/>
          <w:sz w:val="24"/>
          <w:szCs w:val="24"/>
        </w:rPr>
        <w:t>1.签订合同</w:t>
      </w:r>
    </w:p>
    <w:p>
      <w:pPr>
        <w:pStyle w:val="40"/>
        <w:snapToGrid w:val="0"/>
        <w:rPr>
          <w:rFonts w:hAnsi="宋体" w:eastAsia="宋体"/>
          <w:sz w:val="24"/>
          <w:szCs w:val="24"/>
        </w:rPr>
      </w:pPr>
      <w:r>
        <w:rPr>
          <w:rFonts w:hint="eastAsia" w:hAnsi="宋体" w:eastAsia="宋体"/>
          <w:sz w:val="24"/>
          <w:szCs w:val="24"/>
        </w:rPr>
        <w:t>（1）采购人与中标单位应当在中标通知书发出之日起5日内，按照磋商文件确定的合同文本以及采购标的、采购金额、技术和服务要求等事项签订采购合同。</w:t>
      </w:r>
    </w:p>
    <w:p>
      <w:pPr>
        <w:pStyle w:val="40"/>
        <w:snapToGrid w:val="0"/>
        <w:rPr>
          <w:rFonts w:hAnsi="宋体" w:eastAsia="宋体"/>
          <w:sz w:val="24"/>
          <w:szCs w:val="24"/>
        </w:rPr>
      </w:pPr>
      <w:r>
        <w:rPr>
          <w:rFonts w:hint="eastAsia" w:hAnsi="宋体" w:eastAsia="宋体"/>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40"/>
        <w:snapToGrid w:val="0"/>
        <w:rPr>
          <w:rFonts w:hAnsi="宋体" w:eastAsia="宋体"/>
          <w:sz w:val="24"/>
          <w:szCs w:val="24"/>
        </w:rPr>
      </w:pPr>
      <w:r>
        <w:rPr>
          <w:rFonts w:hint="eastAsia" w:hAnsi="宋体" w:eastAsia="宋体"/>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2.履约保证金</w:t>
      </w:r>
    </w:p>
    <w:p>
      <w:pPr>
        <w:pStyle w:val="40"/>
        <w:snapToGrid w:val="0"/>
        <w:rPr>
          <w:rFonts w:hAnsi="宋体" w:eastAsia="宋体"/>
          <w:sz w:val="24"/>
          <w:szCs w:val="24"/>
        </w:rPr>
      </w:pPr>
      <w:r>
        <w:rPr>
          <w:rFonts w:hint="eastAsia" w:hAnsi="宋体" w:eastAsia="宋体"/>
          <w:sz w:val="24"/>
          <w:szCs w:val="24"/>
        </w:rPr>
        <w:t>（1）中标单位在收到成交通知书后，</w:t>
      </w:r>
      <w:bookmarkStart w:id="106" w:name="_Toc200451963"/>
      <w:r>
        <w:rPr>
          <w:rFonts w:hint="eastAsia" w:hAnsi="宋体" w:eastAsia="宋体"/>
          <w:sz w:val="24"/>
          <w:szCs w:val="24"/>
        </w:rPr>
        <w:t>缴纳履约保证金。</w:t>
      </w:r>
    </w:p>
    <w:bookmarkEnd w:id="106"/>
    <w:p>
      <w:pPr>
        <w:pStyle w:val="40"/>
        <w:snapToGrid w:val="0"/>
        <w:rPr>
          <w:rFonts w:hAnsi="宋体" w:eastAsia="宋体"/>
          <w:bCs/>
          <w:sz w:val="24"/>
          <w:szCs w:val="24"/>
        </w:rPr>
      </w:pPr>
      <w:r>
        <w:rPr>
          <w:rFonts w:hint="eastAsia" w:hAnsi="宋体" w:eastAsia="宋体"/>
          <w:bCs/>
          <w:sz w:val="24"/>
          <w:szCs w:val="24"/>
        </w:rPr>
        <w:t>（2）履约保证金的退还：合同有效期截止后，</w:t>
      </w:r>
      <w:r>
        <w:rPr>
          <w:rFonts w:hint="eastAsia" w:hAnsi="宋体" w:eastAsia="宋体"/>
          <w:sz w:val="24"/>
          <w:szCs w:val="24"/>
        </w:rPr>
        <w:t>中标单位自行下载、完成《皖南医学院项目履约保证金退付申请表》</w:t>
      </w:r>
      <w:r>
        <w:rPr>
          <w:rFonts w:hint="eastAsia" w:hAnsi="宋体" w:eastAsia="宋体"/>
          <w:bCs/>
          <w:sz w:val="24"/>
          <w:szCs w:val="24"/>
        </w:rPr>
        <w:t>办理保证金退还手续。</w:t>
      </w:r>
      <w:bookmarkEnd w:id="103"/>
      <w:bookmarkEnd w:id="104"/>
      <w:bookmarkEnd w:id="105"/>
    </w:p>
    <w:p>
      <w:pPr>
        <w:widowControl/>
        <w:shd w:val="clear" w:color="auto" w:fill="FFFFFF"/>
        <w:adjustRightInd w:val="0"/>
        <w:snapToGrid w:val="0"/>
        <w:spacing w:line="360" w:lineRule="auto"/>
        <w:ind w:firstLine="610" w:firstLineChars="253"/>
        <w:jc w:val="left"/>
        <w:rPr>
          <w:rFonts w:ascii="宋体" w:hAnsi="宋体" w:cs="宋体"/>
          <w:kern w:val="0"/>
          <w:sz w:val="24"/>
          <w:szCs w:val="24"/>
        </w:rPr>
      </w:pPr>
      <w:r>
        <w:rPr>
          <w:rFonts w:hint="eastAsia" w:ascii="宋体" w:hAnsi="宋体"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本项目为我校校内统一采购项目，在采购活动中，如需质疑或投诉，按照《皖南医学院采购质疑与投诉管理办法（试行）》（见附件）进行。质疑及投诉联系方式如下：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1、联系部门：皖南医学院国资处；</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2、联系电话：0553-3932052；</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3、通讯地址：芜湖市高校园区文昌西路22号皖南医学院国资处。</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1、联系部门：皖南医学院纪委办公室；</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2、联系电话：0553-3932226；</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3、通讯地址：芜湖市高校园区文昌西路22号皖南医学院纪委办公室。</w:t>
      </w:r>
    </w:p>
    <w:p>
      <w:pPr>
        <w:pStyle w:val="40"/>
        <w:snapToGrid w:val="0"/>
        <w:ind w:right="280" w:rightChars="100" w:firstLine="560"/>
        <w:rPr>
          <w:rFonts w:ascii="仿宋_GB2312" w:hAnsi="宋体" w:eastAsia="仿宋_GB2312"/>
          <w:bCs/>
          <w:szCs w:val="28"/>
        </w:rPr>
      </w:pPr>
    </w:p>
    <w:p>
      <w:pPr>
        <w:pStyle w:val="40"/>
        <w:snapToGrid w:val="0"/>
        <w:ind w:right="280" w:rightChars="100" w:firstLine="560"/>
        <w:rPr>
          <w:rFonts w:ascii="仿宋_GB2312" w:hAnsi="宋体" w:eastAsia="仿宋_GB2312"/>
          <w:bCs/>
          <w:szCs w:val="28"/>
        </w:rPr>
      </w:pPr>
    </w:p>
    <w:p>
      <w:bookmarkStart w:id="107" w:name="_Toc49763002"/>
      <w:r>
        <w:rPr>
          <w:rFonts w:hint="eastAsia" w:ascii="华文中宋" w:hAnsi="华文中宋" w:eastAsia="华文中宋"/>
        </w:rPr>
        <w:br w:type="page"/>
      </w:r>
    </w:p>
    <w:p>
      <w:pPr>
        <w:pStyle w:val="3"/>
        <w:numPr>
          <w:ilvl w:val="0"/>
          <w:numId w:val="2"/>
        </w:numPr>
        <w:snapToGrid w:val="0"/>
        <w:spacing w:before="0" w:after="0"/>
        <w:ind w:left="947" w:hanging="947"/>
        <w:jc w:val="center"/>
      </w:pPr>
      <w:r>
        <w:rPr>
          <w:rFonts w:hint="eastAsia" w:ascii="华文中宋" w:hAnsi="华文中宋" w:eastAsia="华文中宋"/>
          <w:bCs w:val="0"/>
          <w:color w:val="auto"/>
        </w:rPr>
        <w:t xml:space="preserve"> 合同主要条款</w:t>
      </w:r>
      <w:bookmarkEnd w:id="107"/>
    </w:p>
    <w:p>
      <w:pPr>
        <w:spacing w:line="360" w:lineRule="auto"/>
        <w:jc w:val="center"/>
        <w:rPr>
          <w:rFonts w:hint="eastAsia" w:ascii="黑体" w:hAnsi="黑体" w:eastAsia="黑体"/>
          <w:b/>
          <w:spacing w:val="-6"/>
          <w:kern w:val="0"/>
          <w:sz w:val="32"/>
          <w:szCs w:val="32"/>
        </w:rPr>
      </w:pPr>
      <w:r>
        <w:rPr>
          <w:rFonts w:hint="eastAsia" w:ascii="黑体" w:hAnsi="黑体" w:eastAsia="黑体"/>
          <w:b/>
          <w:spacing w:val="-6"/>
          <w:kern w:val="0"/>
          <w:sz w:val="32"/>
          <w:szCs w:val="32"/>
        </w:rPr>
        <w:t>皖南医学院口腔材料应用转化研究平台建设</w:t>
      </w:r>
      <w:r>
        <w:rPr>
          <w:rFonts w:hint="eastAsia" w:ascii="黑体" w:hAnsi="黑体" w:eastAsia="黑体"/>
          <w:b/>
          <w:spacing w:val="-6"/>
          <w:kern w:val="0"/>
          <w:sz w:val="32"/>
          <w:szCs w:val="32"/>
          <w:lang w:eastAsia="zh-CN"/>
        </w:rPr>
        <w:t>项目</w:t>
      </w:r>
      <w:r>
        <w:rPr>
          <w:rFonts w:hint="eastAsia" w:ascii="黑体" w:hAnsi="黑体" w:eastAsia="黑体"/>
          <w:b/>
          <w:spacing w:val="-6"/>
          <w:kern w:val="0"/>
          <w:sz w:val="32"/>
          <w:szCs w:val="32"/>
        </w:rPr>
        <w:t>施工合同</w:t>
      </w:r>
    </w:p>
    <w:p>
      <w:pPr>
        <w:spacing w:line="360" w:lineRule="auto"/>
        <w:rPr>
          <w:rFonts w:hint="eastAsia" w:ascii="黑体" w:hAnsi="黑体" w:eastAsia="黑体"/>
          <w:szCs w:val="28"/>
        </w:rPr>
      </w:pPr>
      <w:r>
        <w:rPr>
          <w:rFonts w:hint="eastAsia" w:ascii="黑体" w:hAnsi="黑体" w:eastAsia="黑体"/>
          <w:szCs w:val="28"/>
        </w:rPr>
        <w:t xml:space="preserve"> </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建设单位（以下简称“甲方”）：皖南医学院</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施工单位（以下简称“乙方”）：</w:t>
      </w:r>
      <w:r>
        <w:rPr>
          <w:rFonts w:hint="eastAsia" w:ascii="宋体" w:hAnsi="宋体" w:eastAsia="宋体" w:cs="宋体"/>
          <w:sz w:val="28"/>
          <w:szCs w:val="28"/>
          <w:u w:val="single"/>
        </w:rPr>
        <w:t xml:space="preserve">          </w:t>
      </w:r>
    </w:p>
    <w:p>
      <w:pPr>
        <w:spacing w:line="360" w:lineRule="auto"/>
        <w:ind w:firstLine="548" w:firstLineChars="196"/>
        <w:rPr>
          <w:rFonts w:ascii="宋体" w:hAnsi="宋体" w:eastAsia="宋体" w:cs="宋体"/>
          <w:sz w:val="28"/>
          <w:szCs w:val="28"/>
        </w:rPr>
      </w:pPr>
      <w:r>
        <w:rPr>
          <w:rFonts w:asciiTheme="majorEastAsia" w:hAnsiTheme="majorEastAsia" w:eastAsiaTheme="majorEastAsia"/>
          <w:sz w:val="28"/>
          <w:szCs w:val="28"/>
        </w:rPr>
        <w:t>根据</w:t>
      </w:r>
      <w:r>
        <w:rPr>
          <w:rFonts w:hint="eastAsia" w:asciiTheme="majorEastAsia" w:hAnsiTheme="majorEastAsia" w:eastAsiaTheme="majorEastAsia"/>
          <w:sz w:val="28"/>
          <w:szCs w:val="28"/>
        </w:rPr>
        <w:t>我国合同、建筑相关</w:t>
      </w:r>
      <w:r>
        <w:rPr>
          <w:rFonts w:asciiTheme="majorEastAsia" w:hAnsiTheme="majorEastAsia" w:eastAsiaTheme="majorEastAsia"/>
          <w:sz w:val="28"/>
          <w:szCs w:val="28"/>
        </w:rPr>
        <w:t>法律规定，遵循平等、自愿、公平和诚实信用的原则，双方就</w:t>
      </w:r>
      <w:r>
        <w:rPr>
          <w:rFonts w:hint="eastAsia" w:asciiTheme="majorEastAsia" w:hAnsiTheme="majorEastAsia" w:eastAsiaTheme="majorEastAsia"/>
          <w:sz w:val="28"/>
          <w:szCs w:val="28"/>
          <w:u w:val="single"/>
        </w:rPr>
        <w:t xml:space="preserve"> </w:t>
      </w:r>
      <w:r>
        <w:rPr>
          <w:rFonts w:hint="eastAsia" w:cs="仿宋_GB2312" w:asciiTheme="majorEastAsia" w:hAnsiTheme="majorEastAsia" w:eastAsiaTheme="majorEastAsia"/>
          <w:sz w:val="28"/>
          <w:szCs w:val="28"/>
          <w:u w:val="single"/>
        </w:rPr>
        <w:t>皖南医学院口腔材料应用转化研究平台建设</w:t>
      </w:r>
      <w:r>
        <w:rPr>
          <w:rFonts w:hint="eastAsia" w:cs="仿宋_GB2312" w:asciiTheme="majorEastAsia" w:hAnsiTheme="majorEastAsia" w:eastAsiaTheme="majorEastAsia"/>
          <w:sz w:val="28"/>
          <w:szCs w:val="28"/>
          <w:u w:val="single"/>
          <w:lang w:eastAsia="zh-CN"/>
        </w:rPr>
        <w:t>项目</w:t>
      </w:r>
      <w:r>
        <w:rPr>
          <w:rFonts w:asciiTheme="majorEastAsia" w:hAnsiTheme="majorEastAsia" w:eastAsiaTheme="majorEastAsia"/>
          <w:sz w:val="28"/>
          <w:szCs w:val="28"/>
        </w:rPr>
        <w:t>施工及有关事项协商一致</w:t>
      </w:r>
      <w:r>
        <w:rPr>
          <w:rFonts w:hint="eastAsia" w:asciiTheme="majorEastAsia" w:hAnsiTheme="majorEastAsia" w:eastAsiaTheme="majorEastAsia"/>
          <w:sz w:val="28"/>
          <w:szCs w:val="28"/>
        </w:rPr>
        <w:t>，</w:t>
      </w:r>
      <w:r>
        <w:rPr>
          <w:rFonts w:asciiTheme="majorEastAsia" w:hAnsiTheme="majorEastAsia" w:eastAsiaTheme="majorEastAsia"/>
          <w:sz w:val="28"/>
          <w:szCs w:val="28"/>
        </w:rPr>
        <w:t>共同</w:t>
      </w:r>
      <w:r>
        <w:rPr>
          <w:rFonts w:hint="eastAsia" w:asciiTheme="majorEastAsia" w:hAnsiTheme="majorEastAsia" w:eastAsiaTheme="majorEastAsia"/>
          <w:sz w:val="28"/>
          <w:szCs w:val="28"/>
        </w:rPr>
        <w:t>签订本合同</w:t>
      </w:r>
      <w:r>
        <w:rPr>
          <w:rFonts w:hint="eastAsia" w:ascii="宋体" w:hAnsi="宋体" w:eastAsia="宋体" w:cs="宋体"/>
          <w:sz w:val="28"/>
          <w:szCs w:val="28"/>
        </w:rPr>
        <w:t>。</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一、工程概况</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1.工程名称：</w:t>
      </w:r>
      <w:r>
        <w:rPr>
          <w:rFonts w:hint="eastAsia" w:ascii="宋体" w:hAnsi="宋体" w:eastAsia="宋体" w:cs="宋体"/>
          <w:sz w:val="28"/>
          <w:szCs w:val="28"/>
          <w:u w:val="single"/>
        </w:rPr>
        <w:t xml:space="preserve"> 皖南医学院</w:t>
      </w:r>
      <w:r>
        <w:rPr>
          <w:rFonts w:hint="eastAsia" w:cs="仿宋_GB2312" w:asciiTheme="majorEastAsia" w:hAnsiTheme="majorEastAsia" w:eastAsiaTheme="majorEastAsia"/>
          <w:sz w:val="28"/>
          <w:szCs w:val="28"/>
          <w:u w:val="single"/>
        </w:rPr>
        <w:t>口腔材料应用转化研究平台建设</w:t>
      </w:r>
      <w:r>
        <w:rPr>
          <w:rFonts w:hint="eastAsia" w:cs="仿宋_GB2312" w:asciiTheme="majorEastAsia" w:hAnsiTheme="majorEastAsia" w:eastAsiaTheme="majorEastAsia"/>
          <w:sz w:val="28"/>
          <w:szCs w:val="28"/>
          <w:u w:val="single"/>
          <w:lang w:eastAsia="zh-CN"/>
        </w:rPr>
        <w:t>项目</w:t>
      </w:r>
      <w:r>
        <w:rPr>
          <w:rFonts w:hint="eastAsia" w:ascii="宋体" w:hAnsi="宋体" w:eastAsia="宋体" w:cs="宋体"/>
          <w:sz w:val="28"/>
          <w:szCs w:val="28"/>
          <w:u w:val="single"/>
        </w:rPr>
        <w:t xml:space="preserve"> </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（合同编号：</w:t>
      </w:r>
      <w:r>
        <w:rPr>
          <w:rFonts w:hint="eastAsia" w:ascii="宋体" w:hAnsi="宋体" w:eastAsia="宋体" w:cs="宋体"/>
          <w:sz w:val="28"/>
          <w:szCs w:val="28"/>
          <w:u w:val="single"/>
        </w:rPr>
        <w:t xml:space="preserve">  </w:t>
      </w:r>
      <w:r>
        <w:rPr>
          <w:rFonts w:ascii="宋体" w:hAnsi="宋体" w:eastAsia="宋体" w:cs="宋体"/>
          <w:sz w:val="28"/>
          <w:szCs w:val="28"/>
          <w:u w:val="single"/>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2.工程地点：</w:t>
      </w:r>
      <w:r>
        <w:rPr>
          <w:rFonts w:hint="eastAsia" w:ascii="宋体" w:hAnsi="宋体" w:eastAsia="宋体" w:cs="宋体"/>
          <w:sz w:val="28"/>
          <w:szCs w:val="28"/>
          <w:u w:val="single"/>
        </w:rPr>
        <w:t xml:space="preserve"> 皖南医学院滨江校区 </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3.合同价：</w:t>
      </w:r>
      <w:r>
        <w:rPr>
          <w:rFonts w:hint="eastAsia" w:ascii="宋体" w:hAnsi="宋体" w:eastAsia="宋体" w:cs="宋体"/>
          <w:sz w:val="28"/>
          <w:szCs w:val="28"/>
          <w:u w:val="single"/>
        </w:rPr>
        <w:t xml:space="preserve">    </w:t>
      </w:r>
      <w:r>
        <w:rPr>
          <w:rFonts w:hint="eastAsia" w:ascii="宋体" w:hAnsi="宋体" w:eastAsia="宋体" w:cs="宋体"/>
          <w:sz w:val="28"/>
          <w:szCs w:val="28"/>
        </w:rPr>
        <w:t>（小写：</w:t>
      </w:r>
      <w:r>
        <w:rPr>
          <w:rFonts w:hint="eastAsia" w:ascii="宋体" w:hAnsi="宋体" w:eastAsia="宋体" w:cs="宋体"/>
          <w:sz w:val="28"/>
          <w:szCs w:val="28"/>
          <w:u w:val="single"/>
        </w:rPr>
        <w:t xml:space="preserve">    </w:t>
      </w:r>
      <w:r>
        <w:rPr>
          <w:rFonts w:hint="eastAsia" w:ascii="宋体" w:hAnsi="宋体" w:eastAsia="宋体" w:cs="宋体"/>
          <w:sz w:val="28"/>
          <w:szCs w:val="28"/>
        </w:rPr>
        <w:t>）,其中含暂列金额</w:t>
      </w:r>
      <w:r>
        <w:rPr>
          <w:rFonts w:hint="eastAsia" w:ascii="宋体" w:hAnsi="宋体" w:eastAsia="宋体" w:cs="宋体"/>
          <w:sz w:val="28"/>
          <w:szCs w:val="28"/>
          <w:u w:val="single"/>
        </w:rPr>
        <w:t xml:space="preserve">    </w:t>
      </w:r>
      <w:r>
        <w:rPr>
          <w:rFonts w:hint="eastAsia" w:ascii="宋体" w:hAnsi="宋体" w:eastAsia="宋体" w:cs="宋体"/>
          <w:sz w:val="28"/>
          <w:szCs w:val="28"/>
        </w:rPr>
        <w:t>元。</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4.合同工期：工期</w:t>
      </w:r>
      <w:r>
        <w:rPr>
          <w:rFonts w:hint="eastAsia" w:ascii="宋体" w:hAnsi="宋体" w:eastAsia="宋体" w:cs="宋体"/>
          <w:sz w:val="28"/>
          <w:szCs w:val="28"/>
          <w:u w:val="single"/>
        </w:rPr>
        <w:t xml:space="preserve"> 40 </w:t>
      </w:r>
      <w:r>
        <w:rPr>
          <w:rFonts w:hint="eastAsia" w:ascii="宋体" w:hAnsi="宋体" w:eastAsia="宋体" w:cs="宋体"/>
          <w:sz w:val="28"/>
          <w:szCs w:val="28"/>
        </w:rPr>
        <w:t>日历天，从甲方书面通知进场施工时间开始计算。因乙方原因推迟的按</w:t>
      </w:r>
      <w:r>
        <w:rPr>
          <w:rFonts w:hint="eastAsia" w:ascii="宋体" w:hAnsi="宋体" w:eastAsia="宋体" w:cs="宋体"/>
          <w:sz w:val="28"/>
          <w:szCs w:val="28"/>
          <w:u w:val="single"/>
        </w:rPr>
        <w:t xml:space="preserve"> 500 </w:t>
      </w:r>
      <w:r>
        <w:rPr>
          <w:rFonts w:hint="eastAsia" w:ascii="宋体" w:hAnsi="宋体" w:eastAsia="宋体" w:cs="宋体"/>
          <w:sz w:val="28"/>
          <w:szCs w:val="28"/>
        </w:rPr>
        <w:t>元/天对其进行处罚（甲方原因除外，但需乙方书面提出，甲方现场负责人签字确认）；推迟10天及以上甲方将发函警告乙方并没收其全部工程履约保证金，将其录入学校黑名单库，3年内禁止参加学校任何招投标活动。不可抗力因素除外。</w:t>
      </w:r>
    </w:p>
    <w:p>
      <w:pPr>
        <w:spacing w:line="360" w:lineRule="auto"/>
        <w:ind w:firstLine="562" w:firstLineChars="200"/>
        <w:rPr>
          <w:rFonts w:ascii="宋体" w:hAnsi="宋体" w:eastAsia="宋体" w:cs="宋体"/>
          <w:b/>
          <w:sz w:val="28"/>
          <w:szCs w:val="28"/>
        </w:rPr>
      </w:pPr>
      <w:r>
        <w:rPr>
          <w:rFonts w:hint="eastAsia" w:ascii="宋体" w:hAnsi="宋体" w:eastAsia="宋体" w:cs="宋体"/>
          <w:b/>
          <w:sz w:val="28"/>
          <w:szCs w:val="28"/>
        </w:rPr>
        <w:t>二、合同文件构成</w:t>
      </w:r>
    </w:p>
    <w:p>
      <w:pPr>
        <w:spacing w:line="360" w:lineRule="auto"/>
        <w:ind w:firstLine="560" w:firstLineChars="200"/>
        <w:rPr>
          <w:rFonts w:asciiTheme="minorEastAsia" w:hAnsiTheme="minorEastAsia"/>
          <w:bCs/>
          <w:color w:val="000000"/>
          <w:sz w:val="28"/>
          <w:szCs w:val="28"/>
        </w:rPr>
      </w:pPr>
      <w:r>
        <w:rPr>
          <w:rFonts w:asciiTheme="minorEastAsia" w:hAnsiTheme="minorEastAsia"/>
          <w:bCs/>
          <w:color w:val="000000"/>
          <w:sz w:val="28"/>
          <w:szCs w:val="28"/>
        </w:rPr>
        <w:t>本</w:t>
      </w:r>
      <w:r>
        <w:rPr>
          <w:rFonts w:hint="eastAsia" w:asciiTheme="minorEastAsia" w:hAnsiTheme="minorEastAsia"/>
          <w:bCs/>
          <w:color w:val="000000"/>
          <w:sz w:val="28"/>
          <w:szCs w:val="28"/>
        </w:rPr>
        <w:t>合同</w:t>
      </w:r>
      <w:r>
        <w:rPr>
          <w:rFonts w:asciiTheme="minorEastAsia" w:hAnsiTheme="minorEastAsia"/>
          <w:bCs/>
          <w:color w:val="000000"/>
          <w:sz w:val="28"/>
          <w:szCs w:val="28"/>
        </w:rPr>
        <w:t>与下列文件一起构成合同文件：</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1</w:t>
      </w:r>
      <w:r>
        <w:rPr>
          <w:rFonts w:hint="eastAsia" w:asciiTheme="minorEastAsia" w:hAnsiTheme="minorEastAsia"/>
          <w:color w:val="000000"/>
          <w:sz w:val="28"/>
          <w:szCs w:val="28"/>
        </w:rPr>
        <w:t>.</w:t>
      </w:r>
      <w:r>
        <w:rPr>
          <w:rFonts w:asciiTheme="minorEastAsia" w:hAnsiTheme="minorEastAsia"/>
          <w:color w:val="000000"/>
          <w:sz w:val="28"/>
          <w:szCs w:val="28"/>
        </w:rPr>
        <w:t>中标通知书；</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2</w:t>
      </w:r>
      <w:r>
        <w:rPr>
          <w:rFonts w:hint="eastAsia" w:asciiTheme="minorEastAsia" w:hAnsiTheme="minorEastAsia"/>
          <w:color w:val="000000"/>
          <w:sz w:val="28"/>
          <w:szCs w:val="28"/>
        </w:rPr>
        <w:t>.采购文件</w:t>
      </w:r>
      <w:r>
        <w:rPr>
          <w:rFonts w:asciiTheme="minorEastAsia" w:hAnsiTheme="minorEastAsia"/>
          <w:color w:val="000000"/>
          <w:sz w:val="28"/>
          <w:szCs w:val="28"/>
        </w:rPr>
        <w:t xml:space="preserve">； </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3</w:t>
      </w:r>
      <w:r>
        <w:rPr>
          <w:rFonts w:hint="eastAsia" w:asciiTheme="minorEastAsia" w:hAnsiTheme="minorEastAsia"/>
          <w:color w:val="000000"/>
          <w:sz w:val="28"/>
          <w:szCs w:val="28"/>
        </w:rPr>
        <w:t>.</w:t>
      </w:r>
      <w:r>
        <w:rPr>
          <w:rFonts w:asciiTheme="minorEastAsia" w:hAnsiTheme="minorEastAsia"/>
          <w:color w:val="000000"/>
          <w:sz w:val="28"/>
          <w:szCs w:val="28"/>
        </w:rPr>
        <w:t>投标</w:t>
      </w:r>
      <w:r>
        <w:rPr>
          <w:rFonts w:hint="eastAsia" w:asciiTheme="minorEastAsia" w:hAnsiTheme="minorEastAsia"/>
          <w:color w:val="000000"/>
          <w:sz w:val="28"/>
          <w:szCs w:val="28"/>
        </w:rPr>
        <w:t>文件</w:t>
      </w:r>
      <w:r>
        <w:rPr>
          <w:rFonts w:asciiTheme="minorEastAsia" w:hAnsiTheme="minorEastAsia"/>
          <w:color w:val="000000"/>
          <w:sz w:val="28"/>
          <w:szCs w:val="28"/>
        </w:rPr>
        <w:t>；</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4.</w:t>
      </w:r>
      <w:r>
        <w:rPr>
          <w:rFonts w:asciiTheme="minorEastAsia" w:hAnsiTheme="minorEastAsia"/>
          <w:color w:val="000000"/>
          <w:sz w:val="28"/>
          <w:szCs w:val="28"/>
        </w:rPr>
        <w:t>图纸；</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5.</w:t>
      </w:r>
      <w:r>
        <w:rPr>
          <w:rFonts w:asciiTheme="minorEastAsia" w:hAnsiTheme="minorEastAsia"/>
          <w:color w:val="000000"/>
          <w:sz w:val="28"/>
          <w:szCs w:val="28"/>
        </w:rPr>
        <w:t>已标价工程量清单或预算书；</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6.</w:t>
      </w:r>
      <w:r>
        <w:rPr>
          <w:rFonts w:asciiTheme="minorEastAsia" w:hAnsiTheme="minorEastAsia"/>
          <w:color w:val="000000"/>
          <w:sz w:val="28"/>
          <w:szCs w:val="28"/>
        </w:rPr>
        <w:t>其他合同文件。</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在合同订立及履行过程中形成的与合同有关的文件均构成合同文件组成部分。</w:t>
      </w:r>
    </w:p>
    <w:p>
      <w:pPr>
        <w:spacing w:line="360" w:lineRule="auto"/>
        <w:ind w:firstLine="560" w:firstLineChars="200"/>
        <w:rPr>
          <w:rFonts w:cs="宋体" w:asciiTheme="minorEastAsia" w:hAnsiTheme="minorEastAsia"/>
          <w:sz w:val="28"/>
          <w:szCs w:val="28"/>
        </w:rPr>
      </w:pPr>
      <w:r>
        <w:rPr>
          <w:rFonts w:asciiTheme="minorEastAsia" w:hAnsiTheme="minorEastAsia"/>
          <w:color w:val="000000"/>
          <w:sz w:val="28"/>
          <w:szCs w:val="28"/>
        </w:rPr>
        <w:t>上述各项合同文件包括合同当事人就该项合同文件所作出的补充和修改，属于同一类内容的文件，应以最新签署的为准。</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三、工程量结算方式和依据</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1.本工程的计价依据是中标通知书、招标技术要求（图纸、工程量清单、工程控制价、隐蔽工程验收记录单、变更签证单）及建设单位书面通知等。</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2.本合同履约保证金为</w:t>
      </w:r>
      <w:r>
        <w:rPr>
          <w:rFonts w:hint="eastAsia" w:ascii="宋体" w:hAnsi="宋体" w:eastAsia="宋体" w:cs="宋体"/>
          <w:sz w:val="28"/>
          <w:szCs w:val="28"/>
          <w:u w:val="single"/>
        </w:rPr>
        <w:t xml:space="preserve">    </w:t>
      </w:r>
      <w:r>
        <w:rPr>
          <w:rFonts w:hint="eastAsia" w:ascii="宋体" w:hAnsi="宋体" w:eastAsia="宋体" w:cs="宋体"/>
          <w:sz w:val="28"/>
          <w:szCs w:val="28"/>
        </w:rPr>
        <w:t>元。施工结束并经过验收合格后，凭相关凭证（汇款凭证、维修改造工程验收表等）无息退还。</w:t>
      </w:r>
    </w:p>
    <w:p>
      <w:pPr>
        <w:spacing w:line="360" w:lineRule="auto"/>
        <w:ind w:firstLine="560" w:firstLineChars="200"/>
        <w:rPr>
          <w:rFonts w:ascii="宋体" w:hAnsi="宋体"/>
          <w:sz w:val="28"/>
          <w:szCs w:val="21"/>
        </w:rPr>
      </w:pPr>
      <w:r>
        <w:rPr>
          <w:rFonts w:hint="eastAsia" w:ascii="宋体" w:hAnsi="宋体" w:eastAsia="宋体" w:cs="宋体"/>
          <w:sz w:val="28"/>
          <w:szCs w:val="28"/>
        </w:rPr>
        <w:t>3.</w:t>
      </w:r>
      <w:r>
        <w:rPr>
          <w:rFonts w:hint="eastAsia" w:ascii="宋体" w:hAnsi="宋体"/>
          <w:sz w:val="28"/>
          <w:szCs w:val="21"/>
        </w:rPr>
        <w:t>乙方须认真复核工程量清单，如发现工程量清单有漏量、漏项的，应在开工后14日内提出，在规定时间后任何以施工图不详、工程量清单有误等理由提出的索赔要求将不予受理，视为投标报价的优惠，即乙方完全理解并同意</w:t>
      </w:r>
      <w:r>
        <w:rPr>
          <w:rFonts w:hint="eastAsia" w:ascii="宋体" w:hAnsi="宋体"/>
          <w:sz w:val="28"/>
          <w:szCs w:val="28"/>
        </w:rPr>
        <w:t>施工</w:t>
      </w:r>
      <w:r>
        <w:rPr>
          <w:rFonts w:ascii="宋体" w:hAnsi="宋体"/>
          <w:sz w:val="28"/>
          <w:szCs w:val="28"/>
        </w:rPr>
        <w:t>图</w:t>
      </w:r>
      <w:r>
        <w:rPr>
          <w:rFonts w:hint="eastAsia" w:ascii="宋体" w:hAnsi="宋体"/>
          <w:sz w:val="28"/>
          <w:szCs w:val="28"/>
        </w:rPr>
        <w:t>纸</w:t>
      </w:r>
      <w:r>
        <w:rPr>
          <w:rFonts w:ascii="宋体" w:hAnsi="宋体"/>
          <w:sz w:val="28"/>
          <w:szCs w:val="28"/>
        </w:rPr>
        <w:t>及</w:t>
      </w:r>
      <w:r>
        <w:rPr>
          <w:rFonts w:hint="eastAsia" w:ascii="宋体" w:hAnsi="宋体"/>
          <w:sz w:val="28"/>
          <w:szCs w:val="28"/>
        </w:rPr>
        <w:t>工程量</w:t>
      </w:r>
      <w:r>
        <w:rPr>
          <w:rFonts w:ascii="宋体" w:hAnsi="宋体"/>
          <w:sz w:val="28"/>
          <w:szCs w:val="28"/>
        </w:rPr>
        <w:t>清单</w:t>
      </w:r>
      <w:r>
        <w:rPr>
          <w:rFonts w:hint="eastAsia" w:ascii="宋体" w:hAnsi="宋体"/>
          <w:sz w:val="28"/>
          <w:szCs w:val="28"/>
        </w:rPr>
        <w:t>（含技术要求）</w:t>
      </w:r>
      <w:r>
        <w:rPr>
          <w:rFonts w:hint="eastAsia" w:ascii="宋体" w:hAnsi="宋体"/>
          <w:sz w:val="28"/>
          <w:szCs w:val="21"/>
        </w:rPr>
        <w:t>，施工时须按照</w:t>
      </w:r>
      <w:r>
        <w:rPr>
          <w:rFonts w:hint="eastAsia" w:ascii="宋体" w:hAnsi="宋体"/>
          <w:sz w:val="28"/>
          <w:szCs w:val="28"/>
        </w:rPr>
        <w:t>施工</w:t>
      </w:r>
      <w:r>
        <w:rPr>
          <w:rFonts w:ascii="宋体" w:hAnsi="宋体"/>
          <w:sz w:val="28"/>
          <w:szCs w:val="28"/>
        </w:rPr>
        <w:t>图纸及</w:t>
      </w:r>
      <w:r>
        <w:rPr>
          <w:rFonts w:hint="eastAsia" w:ascii="宋体" w:hAnsi="宋体"/>
          <w:sz w:val="28"/>
          <w:szCs w:val="28"/>
        </w:rPr>
        <w:t>工程量</w:t>
      </w:r>
      <w:r>
        <w:rPr>
          <w:rFonts w:ascii="宋体" w:hAnsi="宋体"/>
          <w:sz w:val="28"/>
          <w:szCs w:val="28"/>
        </w:rPr>
        <w:t>清单</w:t>
      </w:r>
      <w:r>
        <w:rPr>
          <w:rFonts w:hint="eastAsia" w:ascii="宋体" w:hAnsi="宋体"/>
          <w:sz w:val="28"/>
          <w:szCs w:val="28"/>
        </w:rPr>
        <w:t>（含技术要求）执行，</w:t>
      </w:r>
      <w:r>
        <w:rPr>
          <w:rFonts w:hint="eastAsia" w:ascii="宋体" w:hAnsi="宋体"/>
          <w:sz w:val="28"/>
          <w:szCs w:val="21"/>
        </w:rPr>
        <w:t>施工完成后，必须满足验收规范和使用功能的要求。</w:t>
      </w:r>
    </w:p>
    <w:p>
      <w:pPr>
        <w:spacing w:line="360" w:lineRule="auto"/>
        <w:ind w:firstLine="560" w:firstLineChars="200"/>
        <w:rPr>
          <w:rFonts w:ascii="宋体" w:hAnsi="宋体" w:eastAsia="宋体" w:cs="宋体"/>
          <w:sz w:val="28"/>
          <w:szCs w:val="28"/>
        </w:rPr>
      </w:pPr>
      <w:r>
        <w:rPr>
          <w:rFonts w:hint="eastAsia" w:ascii="宋体" w:hAnsi="宋体"/>
          <w:sz w:val="28"/>
          <w:szCs w:val="28"/>
        </w:rPr>
        <w:t>4.</w:t>
      </w:r>
      <w:r>
        <w:rPr>
          <w:rFonts w:ascii="宋体" w:hAnsi="宋体"/>
          <w:sz w:val="28"/>
          <w:szCs w:val="28"/>
        </w:rPr>
        <w:t>设计变更和</w:t>
      </w:r>
      <w:r>
        <w:rPr>
          <w:rFonts w:hint="eastAsia" w:ascii="宋体" w:hAnsi="宋体"/>
          <w:sz w:val="28"/>
          <w:szCs w:val="28"/>
        </w:rPr>
        <w:t>甲方</w:t>
      </w:r>
      <w:r>
        <w:rPr>
          <w:rFonts w:ascii="宋体" w:hAnsi="宋体"/>
          <w:sz w:val="28"/>
          <w:szCs w:val="28"/>
        </w:rPr>
        <w:t>提出的变更调</w:t>
      </w:r>
      <w:r>
        <w:rPr>
          <w:rFonts w:hint="eastAsia" w:ascii="宋体" w:hAnsi="宋体"/>
          <w:sz w:val="28"/>
          <w:szCs w:val="28"/>
        </w:rPr>
        <w:t>整</w:t>
      </w:r>
      <w:r>
        <w:rPr>
          <w:rFonts w:ascii="宋体" w:hAnsi="宋体"/>
          <w:sz w:val="28"/>
          <w:szCs w:val="28"/>
        </w:rPr>
        <w:t>部分，原则上参照投标文件中单价计算。</w:t>
      </w:r>
      <w:r>
        <w:rPr>
          <w:rFonts w:hint="eastAsia" w:ascii="宋体" w:hAnsi="宋体"/>
          <w:sz w:val="28"/>
          <w:szCs w:val="28"/>
        </w:rPr>
        <w:t>投标文件中没有相同类型的子目，结算时执行</w:t>
      </w:r>
      <w:r>
        <w:rPr>
          <w:rFonts w:hint="eastAsia" w:ascii="宋体" w:hAnsi="宋体"/>
          <w:spacing w:val="20"/>
          <w:sz w:val="28"/>
          <w:szCs w:val="28"/>
        </w:rPr>
        <w:t>2018版《安徽省建设工程工程量清单计价办法》、2018版《安徽省建设工程工程计价定额》及其配套的费用定额、《建设工程工程量清单计价规范》（GB50500-2013）</w:t>
      </w:r>
      <w:r>
        <w:rPr>
          <w:rFonts w:hint="eastAsia" w:ascii="宋体" w:hAnsi="宋体"/>
          <w:sz w:val="28"/>
          <w:szCs w:val="28"/>
        </w:rPr>
        <w:t>，相关优惠率同投标优惠率一致</w:t>
      </w:r>
      <w:r>
        <w:rPr>
          <w:rFonts w:ascii="宋体" w:hAnsi="宋体"/>
          <w:sz w:val="28"/>
          <w:szCs w:val="28"/>
        </w:rPr>
        <w:t>；投标文件中没有的主材参考《芜湖工程造价信息》当月信息价计算，信息价中没有的材料结合市场定价</w:t>
      </w:r>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Times New Roman"/>
          <w:sz w:val="28"/>
          <w:szCs w:val="28"/>
        </w:rPr>
        <w:t>5.所有变更签证必须按照皖南医学院有关管理文件办理。具体参照《皖南医学院基建维修工程管理办法（修订）》</w:t>
      </w:r>
      <w:bookmarkStart w:id="108" w:name="文号"/>
      <w:r>
        <w:rPr>
          <w:rFonts w:hint="eastAsia" w:ascii="宋体" w:hAnsi="宋体" w:eastAsia="宋体" w:cs="Times New Roman"/>
          <w:sz w:val="28"/>
          <w:szCs w:val="28"/>
        </w:rPr>
        <w:t>（校政〔2020〕118号</w:t>
      </w:r>
      <w:bookmarkEnd w:id="108"/>
      <w:r>
        <w:rPr>
          <w:rFonts w:hint="eastAsia" w:ascii="宋体" w:hAnsi="宋体" w:eastAsia="宋体" w:cs="Times New Roman"/>
          <w:sz w:val="28"/>
          <w:szCs w:val="28"/>
        </w:rPr>
        <w:t>）及《后勤管理处基建维修工程变更签证管理规定（修订）》（后勤〔202</w:t>
      </w:r>
      <w:r>
        <w:rPr>
          <w:rFonts w:ascii="宋体" w:hAnsi="宋体" w:eastAsia="宋体" w:cs="Times New Roman"/>
          <w:sz w:val="28"/>
          <w:szCs w:val="28"/>
        </w:rPr>
        <w:t>2</w:t>
      </w:r>
      <w:r>
        <w:rPr>
          <w:rFonts w:hint="eastAsia" w:ascii="宋体" w:hAnsi="宋体" w:eastAsia="宋体" w:cs="Times New Roman"/>
          <w:sz w:val="28"/>
          <w:szCs w:val="28"/>
        </w:rPr>
        <w:t>〕</w:t>
      </w:r>
      <w:r>
        <w:rPr>
          <w:rFonts w:ascii="宋体" w:hAnsi="宋体" w:eastAsia="宋体" w:cs="Times New Roman"/>
          <w:sz w:val="28"/>
          <w:szCs w:val="28"/>
        </w:rPr>
        <w:t>00</w:t>
      </w:r>
      <w:r>
        <w:rPr>
          <w:rFonts w:hint="eastAsia" w:ascii="宋体" w:hAnsi="宋体" w:eastAsia="宋体" w:cs="Times New Roman"/>
          <w:sz w:val="28"/>
          <w:szCs w:val="28"/>
        </w:rPr>
        <w:t>2号）文件执行。</w:t>
      </w:r>
      <w:r>
        <w:rPr>
          <w:rFonts w:hint="eastAsia" w:ascii="宋体" w:hAnsi="宋体"/>
          <w:sz w:val="28"/>
          <w:szCs w:val="28"/>
        </w:rPr>
        <w:t>否则，视为该项变更不涉及合同价款的变更，若发生费用由乙方自行承担。</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6.所有合同款支付，乙方须提供正规发票。</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四、付款及审计</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1.本工程不支付进度款，工程完工后由甲方组织验收，验收合格后凭乙方提供的发票支付至合同价（不含暂列金额）的</w:t>
      </w:r>
      <w:r>
        <w:rPr>
          <w:rFonts w:hint="eastAsia" w:ascii="宋体" w:hAnsi="宋体" w:eastAsia="宋体" w:cs="宋体"/>
          <w:sz w:val="28"/>
          <w:szCs w:val="28"/>
          <w:u w:val="single"/>
        </w:rPr>
        <w:t xml:space="preserve"> 70 </w:t>
      </w:r>
      <w:r>
        <w:rPr>
          <w:rFonts w:hint="eastAsia" w:ascii="宋体" w:hAnsi="宋体" w:eastAsia="宋体" w:cs="宋体"/>
          <w:sz w:val="28"/>
          <w:szCs w:val="28"/>
        </w:rPr>
        <w:t>%；审计完成，乙方先将金额为终审价</w:t>
      </w:r>
      <w:r>
        <w:rPr>
          <w:rFonts w:hint="eastAsia" w:ascii="宋体" w:hAnsi="宋体" w:eastAsia="宋体" w:cs="宋体"/>
          <w:sz w:val="28"/>
          <w:szCs w:val="28"/>
          <w:u w:val="single"/>
        </w:rPr>
        <w:t xml:space="preserve"> 3 </w:t>
      </w:r>
      <w:r>
        <w:rPr>
          <w:rFonts w:hint="eastAsia" w:ascii="宋体" w:hAnsi="宋体" w:eastAsia="宋体" w:cs="宋体"/>
          <w:sz w:val="28"/>
          <w:szCs w:val="28"/>
        </w:rPr>
        <w:t>%的质保金汇入甲方账户，甲方凭发票及质保金汇款凭证付至终审价的100%；</w:t>
      </w:r>
      <w:r>
        <w:rPr>
          <w:rFonts w:hint="eastAsia" w:ascii="宋体" w:hAnsi="宋体" w:eastAsia="宋体" w:cs="Times New Roman"/>
          <w:sz w:val="28"/>
          <w:szCs w:val="28"/>
        </w:rPr>
        <w:t>质保期满后无质量问题一次性无息退还质保金。</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2.工程结算审核时，凡审增部分及审减率超过10%（不含10%）以上部分的审计服务费由乙方承担，在审核机构审核时直接扣除。费率参照皖价服[2007]86号文件规定的执行。</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五、质量保证</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1.乙方必须严格按照施工图纸、工程量清单及有关规范施工，工程质量须达到</w:t>
      </w:r>
      <w:r>
        <w:rPr>
          <w:rFonts w:hint="eastAsia" w:ascii="宋体" w:hAnsi="宋体" w:eastAsia="宋体" w:cs="宋体"/>
          <w:sz w:val="28"/>
          <w:szCs w:val="28"/>
          <w:u w:val="single"/>
        </w:rPr>
        <w:t xml:space="preserve"> 合格 </w:t>
      </w:r>
      <w:r>
        <w:rPr>
          <w:rFonts w:hint="eastAsia" w:ascii="宋体" w:hAnsi="宋体" w:eastAsia="宋体" w:cs="宋体"/>
          <w:sz w:val="28"/>
          <w:szCs w:val="28"/>
        </w:rPr>
        <w:t>标准，满足国家和地方现行规范要求。</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w:t>
      </w:r>
      <w:r>
        <w:rPr>
          <w:rFonts w:hint="eastAsia" w:ascii="宋体" w:hAnsi="宋体"/>
          <w:sz w:val="28"/>
          <w:szCs w:val="28"/>
        </w:rPr>
        <w:t>涉及隐蔽工程内容的，乙方应在隐蔽工程覆盖、掩埋或拆除前通知甲方项目负责人会同审计处进行现场勘查、确认，</w:t>
      </w:r>
      <w:r>
        <w:rPr>
          <w:rFonts w:hint="eastAsia" w:ascii="宋体" w:hAnsi="宋体" w:eastAsia="宋体" w:cs="宋体"/>
          <w:sz w:val="28"/>
          <w:szCs w:val="28"/>
        </w:rPr>
        <w:t>并办理《隐蔽工程验收记录单》，未办理的隐蔽工程涉及的工程量不予认定</w:t>
      </w:r>
      <w:r>
        <w:rPr>
          <w:rFonts w:hint="eastAsia" w:ascii="宋体" w:hAnsi="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3.所有材料进场前需报甲方项目负责人确认，材料品牌范围及要求如下。</w:t>
      </w:r>
    </w:p>
    <w:tbl>
      <w:tblPr>
        <w:tblStyle w:val="28"/>
        <w:tblW w:w="8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464"/>
        <w:gridCol w:w="2566"/>
        <w:gridCol w:w="2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序号</w:t>
            </w:r>
          </w:p>
        </w:tc>
        <w:tc>
          <w:tcPr>
            <w:tcW w:w="2464"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材料名称</w:t>
            </w:r>
          </w:p>
        </w:tc>
        <w:tc>
          <w:tcPr>
            <w:tcW w:w="2566"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品牌范围</w:t>
            </w:r>
          </w:p>
        </w:tc>
        <w:tc>
          <w:tcPr>
            <w:tcW w:w="2667"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1</w:t>
            </w:r>
          </w:p>
        </w:tc>
        <w:tc>
          <w:tcPr>
            <w:tcW w:w="2464"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PVC塑胶地板</w:t>
            </w:r>
          </w:p>
        </w:tc>
        <w:tc>
          <w:tcPr>
            <w:tcW w:w="2566" w:type="dxa"/>
            <w:vAlign w:val="center"/>
          </w:tcPr>
          <w:p>
            <w:pPr>
              <w:pStyle w:val="46"/>
              <w:spacing w:line="0" w:lineRule="atLeast"/>
              <w:jc w:val="center"/>
              <w:rPr>
                <w:rFonts w:ascii="宋体" w:hAnsi="宋体"/>
                <w:sz w:val="28"/>
                <w:szCs w:val="28"/>
              </w:rPr>
            </w:pPr>
            <w:r>
              <w:rPr>
                <w:rFonts w:hint="eastAsia" w:ascii="宋体" w:hAnsi="宋体"/>
                <w:sz w:val="28"/>
                <w:szCs w:val="28"/>
              </w:rPr>
              <w:t>LG、阿姆斯壮、洁福</w:t>
            </w:r>
          </w:p>
        </w:tc>
        <w:tc>
          <w:tcPr>
            <w:tcW w:w="2667" w:type="dxa"/>
            <w:vAlign w:val="center"/>
          </w:tcPr>
          <w:p>
            <w:pPr>
              <w:pStyle w:val="46"/>
              <w:spacing w:line="0" w:lineRule="atLeast"/>
              <w:jc w:val="left"/>
              <w:rPr>
                <w:rFonts w:ascii="宋体" w:hAnsi="宋体"/>
                <w:sz w:val="28"/>
                <w:szCs w:val="28"/>
              </w:rPr>
            </w:pPr>
            <w:r>
              <w:rPr>
                <w:rFonts w:hint="eastAsia" w:ascii="宋体" w:hAnsi="宋体"/>
                <w:sz w:val="28"/>
                <w:szCs w:val="28"/>
              </w:rPr>
              <w:t>1.厚度不小于</w:t>
            </w:r>
            <w:r>
              <w:rPr>
                <w:rFonts w:ascii="宋体" w:hAnsi="宋体"/>
                <w:sz w:val="28"/>
                <w:szCs w:val="28"/>
              </w:rPr>
              <w:t>2</w:t>
            </w:r>
            <w:r>
              <w:rPr>
                <w:rFonts w:hint="eastAsia" w:ascii="宋体" w:hAnsi="宋体"/>
                <w:sz w:val="28"/>
                <w:szCs w:val="28"/>
              </w:rPr>
              <w:t>mm</w:t>
            </w:r>
          </w:p>
          <w:p>
            <w:pPr>
              <w:pStyle w:val="46"/>
              <w:spacing w:line="0" w:lineRule="atLeast"/>
              <w:jc w:val="left"/>
              <w:rPr>
                <w:rFonts w:ascii="宋体" w:hAnsi="宋体"/>
                <w:sz w:val="28"/>
                <w:szCs w:val="28"/>
              </w:rPr>
            </w:pPr>
            <w:r>
              <w:rPr>
                <w:rFonts w:hint="eastAsia" w:ascii="宋体" w:hAnsi="宋体"/>
                <w:sz w:val="28"/>
                <w:szCs w:val="28"/>
              </w:rPr>
              <w:t>2.地面预处理水泥自流平</w:t>
            </w:r>
          </w:p>
          <w:p>
            <w:pPr>
              <w:pStyle w:val="46"/>
              <w:spacing w:line="0" w:lineRule="atLeast"/>
              <w:jc w:val="left"/>
              <w:rPr>
                <w:rFonts w:ascii="宋体" w:hAnsi="宋体"/>
                <w:sz w:val="28"/>
                <w:szCs w:val="28"/>
              </w:rPr>
            </w:pPr>
            <w:r>
              <w:rPr>
                <w:rFonts w:hint="eastAsia" w:ascii="宋体" w:hAnsi="宋体"/>
                <w:sz w:val="28"/>
                <w:szCs w:val="28"/>
              </w:rPr>
              <w:t>3.抗菌、防霉、防酸碱、防静电、防滑、耐磨</w:t>
            </w:r>
          </w:p>
          <w:p>
            <w:pPr>
              <w:pStyle w:val="46"/>
              <w:spacing w:line="0" w:lineRule="atLeast"/>
              <w:jc w:val="left"/>
              <w:rPr>
                <w:rFonts w:ascii="宋体" w:hAnsi="宋体"/>
                <w:sz w:val="28"/>
                <w:szCs w:val="28"/>
              </w:rPr>
            </w:pPr>
            <w:r>
              <w:rPr>
                <w:rFonts w:hint="eastAsia" w:ascii="宋体" w:hAnsi="宋体"/>
                <w:sz w:val="28"/>
                <w:szCs w:val="28"/>
              </w:rPr>
              <w:t>4.房间门口用铝合金条收口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2</w:t>
            </w:r>
          </w:p>
        </w:tc>
        <w:tc>
          <w:tcPr>
            <w:tcW w:w="2464"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吊顶</w:t>
            </w:r>
          </w:p>
        </w:tc>
        <w:tc>
          <w:tcPr>
            <w:tcW w:w="2566"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奥普、欧曼、奥华</w:t>
            </w:r>
          </w:p>
        </w:tc>
        <w:tc>
          <w:tcPr>
            <w:tcW w:w="2667" w:type="dxa"/>
            <w:vAlign w:val="center"/>
          </w:tcPr>
          <w:p>
            <w:pPr>
              <w:pStyle w:val="46"/>
              <w:widowControl/>
              <w:spacing w:line="0" w:lineRule="atLeast"/>
              <w:jc w:val="left"/>
              <w:textAlignment w:val="center"/>
              <w:rPr>
                <w:rFonts w:ascii="宋体" w:hAnsi="宋体"/>
                <w:sz w:val="28"/>
                <w:szCs w:val="28"/>
              </w:rPr>
            </w:pPr>
            <w:r>
              <w:rPr>
                <w:rFonts w:hint="eastAsia" w:ascii="宋体" w:hAnsi="宋体"/>
                <w:sz w:val="28"/>
                <w:szCs w:val="28"/>
              </w:rPr>
              <w:t>规格600*600，</w:t>
            </w:r>
            <w:r>
              <w:rPr>
                <w:rFonts w:hint="eastAsia" w:asciiTheme="minorEastAsia" w:hAnsiTheme="minorEastAsia" w:eastAsiaTheme="minorEastAsia"/>
                <w:kern w:val="0"/>
                <w:sz w:val="28"/>
                <w:szCs w:val="28"/>
              </w:rPr>
              <w:t>厚度不小于0.</w:t>
            </w:r>
            <w:r>
              <w:rPr>
                <w:rFonts w:asciiTheme="minorEastAsia" w:hAnsiTheme="minorEastAsia" w:eastAsiaTheme="minorEastAsia"/>
                <w:kern w:val="0"/>
                <w:sz w:val="28"/>
                <w:szCs w:val="28"/>
              </w:rPr>
              <w:t>8</w:t>
            </w:r>
            <w:r>
              <w:rPr>
                <w:rFonts w:hint="eastAsia" w:asciiTheme="minorEastAsia" w:hAnsiTheme="minorEastAsia" w:eastAsiaTheme="minorEastAsia"/>
                <w:kern w:val="0"/>
                <w:sz w:val="28"/>
                <w:szCs w:val="28"/>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3</w:t>
            </w:r>
          </w:p>
        </w:tc>
        <w:tc>
          <w:tcPr>
            <w:tcW w:w="2464"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涂料</w:t>
            </w:r>
          </w:p>
        </w:tc>
        <w:tc>
          <w:tcPr>
            <w:tcW w:w="2566"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立邦、多乐士、嘉宝莉</w:t>
            </w:r>
          </w:p>
        </w:tc>
        <w:tc>
          <w:tcPr>
            <w:tcW w:w="2667" w:type="dxa"/>
            <w:vAlign w:val="center"/>
          </w:tcPr>
          <w:p>
            <w:pPr>
              <w:spacing w:line="360" w:lineRule="auto"/>
              <w:rPr>
                <w:rFonts w:ascii="宋体" w:hAnsi="宋体" w:eastAsia="宋体" w:cs="Times New Roman"/>
                <w:color w:val="FF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4</w:t>
            </w:r>
          </w:p>
        </w:tc>
        <w:tc>
          <w:tcPr>
            <w:tcW w:w="2464"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灯具</w:t>
            </w:r>
          </w:p>
        </w:tc>
        <w:tc>
          <w:tcPr>
            <w:tcW w:w="2566"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飞利浦、欧普、雷士</w:t>
            </w:r>
          </w:p>
        </w:tc>
        <w:tc>
          <w:tcPr>
            <w:tcW w:w="2667" w:type="dxa"/>
            <w:vAlign w:val="center"/>
          </w:tcPr>
          <w:p>
            <w:pPr>
              <w:pStyle w:val="46"/>
              <w:widowControl/>
              <w:spacing w:line="0" w:lineRule="atLeast"/>
              <w:jc w:val="left"/>
              <w:textAlignment w:val="center"/>
              <w:rPr>
                <w:rFonts w:ascii="宋体" w:hAnsi="宋体"/>
                <w:sz w:val="28"/>
                <w:szCs w:val="28"/>
              </w:rPr>
            </w:pPr>
            <w:r>
              <w:rPr>
                <w:rFonts w:hint="eastAsia" w:ascii="宋体" w:hAnsi="宋体"/>
                <w:sz w:val="28"/>
                <w:szCs w:val="28"/>
              </w:rPr>
              <w:t>不含净化灯及紫外杀菌灯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5</w:t>
            </w:r>
          </w:p>
        </w:tc>
        <w:tc>
          <w:tcPr>
            <w:tcW w:w="2464"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电器元件</w:t>
            </w:r>
          </w:p>
        </w:tc>
        <w:tc>
          <w:tcPr>
            <w:tcW w:w="2566"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ABB、施耐德、常熟开关</w:t>
            </w:r>
          </w:p>
        </w:tc>
        <w:tc>
          <w:tcPr>
            <w:tcW w:w="2667" w:type="dxa"/>
            <w:vAlign w:val="center"/>
          </w:tcPr>
          <w:p>
            <w:pPr>
              <w:pStyle w:val="46"/>
              <w:widowControl/>
              <w:spacing w:line="0" w:lineRule="atLeast"/>
              <w:jc w:val="left"/>
              <w:textAlignment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6</w:t>
            </w:r>
          </w:p>
        </w:tc>
        <w:tc>
          <w:tcPr>
            <w:tcW w:w="2464"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电缆、电线</w:t>
            </w:r>
          </w:p>
        </w:tc>
        <w:tc>
          <w:tcPr>
            <w:tcW w:w="2566"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鑫鸿、江苏上上、金貂</w:t>
            </w:r>
          </w:p>
        </w:tc>
        <w:tc>
          <w:tcPr>
            <w:tcW w:w="2667" w:type="dxa"/>
            <w:vAlign w:val="center"/>
          </w:tcPr>
          <w:p>
            <w:pPr>
              <w:pStyle w:val="46"/>
              <w:widowControl/>
              <w:spacing w:line="0" w:lineRule="atLeast"/>
              <w:jc w:val="left"/>
              <w:textAlignment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7</w:t>
            </w:r>
          </w:p>
        </w:tc>
        <w:tc>
          <w:tcPr>
            <w:tcW w:w="2464"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强、弱电管</w:t>
            </w:r>
          </w:p>
        </w:tc>
        <w:tc>
          <w:tcPr>
            <w:tcW w:w="2566"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伟星、金德、华亚</w:t>
            </w:r>
          </w:p>
        </w:tc>
        <w:tc>
          <w:tcPr>
            <w:tcW w:w="2667" w:type="dxa"/>
            <w:vAlign w:val="center"/>
          </w:tcPr>
          <w:p>
            <w:pPr>
              <w:pStyle w:val="46"/>
              <w:widowControl/>
              <w:spacing w:line="0" w:lineRule="atLeast"/>
              <w:jc w:val="left"/>
              <w:textAlignment w:val="center"/>
              <w:rPr>
                <w:rFonts w:ascii="宋体" w:hAnsi="宋体"/>
                <w:sz w:val="28"/>
                <w:szCs w:val="28"/>
              </w:rPr>
            </w:pPr>
            <w:r>
              <w:rPr>
                <w:rFonts w:hint="eastAsia" w:ascii="宋体" w:hAnsi="宋体"/>
                <w:sz w:val="28"/>
                <w:szCs w:val="28"/>
              </w:rPr>
              <w:t>阻燃型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8</w:t>
            </w:r>
          </w:p>
        </w:tc>
        <w:tc>
          <w:tcPr>
            <w:tcW w:w="2464"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开关、插座</w:t>
            </w:r>
          </w:p>
        </w:tc>
        <w:tc>
          <w:tcPr>
            <w:tcW w:w="2566"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鸿雁、西门子、TCL</w:t>
            </w:r>
          </w:p>
        </w:tc>
        <w:tc>
          <w:tcPr>
            <w:tcW w:w="2667" w:type="dxa"/>
            <w:vAlign w:val="center"/>
          </w:tcPr>
          <w:p>
            <w:pPr>
              <w:pStyle w:val="46"/>
              <w:widowControl/>
              <w:spacing w:line="0" w:lineRule="atLeast"/>
              <w:jc w:val="left"/>
              <w:textAlignment w:val="center"/>
              <w:rPr>
                <w:rFonts w:ascii="宋体" w:hAnsi="宋体"/>
                <w:sz w:val="28"/>
                <w:szCs w:val="28"/>
              </w:rPr>
            </w:pPr>
            <w:r>
              <w:rPr>
                <w:rFonts w:hint="eastAsia" w:ascii="宋体" w:hAnsi="宋体"/>
                <w:sz w:val="28"/>
                <w:szCs w:val="28"/>
              </w:rPr>
              <w:t>大板型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vAlign w:val="center"/>
          </w:tcPr>
          <w:p>
            <w:pPr>
              <w:spacing w:line="360" w:lineRule="auto"/>
              <w:jc w:val="center"/>
              <w:rPr>
                <w:rFonts w:ascii="宋体" w:hAnsi="宋体" w:eastAsia="宋体" w:cs="宋体"/>
                <w:bCs/>
                <w:kern w:val="0"/>
                <w:sz w:val="28"/>
                <w:szCs w:val="28"/>
              </w:rPr>
            </w:pPr>
            <w:r>
              <w:rPr>
                <w:rFonts w:ascii="宋体" w:hAnsi="宋体" w:eastAsia="宋体" w:cs="宋体"/>
                <w:bCs/>
                <w:kern w:val="0"/>
                <w:sz w:val="28"/>
                <w:szCs w:val="28"/>
              </w:rPr>
              <w:t>9</w:t>
            </w:r>
          </w:p>
        </w:tc>
        <w:tc>
          <w:tcPr>
            <w:tcW w:w="2464"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洗脸台盆、水龙头、三角阀、软管等</w:t>
            </w:r>
          </w:p>
        </w:tc>
        <w:tc>
          <w:tcPr>
            <w:tcW w:w="2566"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九牧、惠达、安华</w:t>
            </w:r>
          </w:p>
        </w:tc>
        <w:tc>
          <w:tcPr>
            <w:tcW w:w="2667" w:type="dxa"/>
            <w:vAlign w:val="center"/>
          </w:tcPr>
          <w:p>
            <w:pPr>
              <w:pStyle w:val="46"/>
              <w:widowControl/>
              <w:spacing w:line="0" w:lineRule="atLeast"/>
              <w:jc w:val="left"/>
              <w:textAlignment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vAlign w:val="center"/>
          </w:tcPr>
          <w:p>
            <w:pPr>
              <w:spacing w:line="360" w:lineRule="auto"/>
              <w:jc w:val="center"/>
              <w:rPr>
                <w:rFonts w:ascii="宋体" w:hAnsi="宋体" w:eastAsia="宋体" w:cs="宋体"/>
                <w:bCs/>
                <w:kern w:val="0"/>
                <w:sz w:val="28"/>
                <w:szCs w:val="28"/>
              </w:rPr>
            </w:pPr>
            <w:r>
              <w:rPr>
                <w:rFonts w:ascii="宋体" w:hAnsi="宋体" w:eastAsia="宋体" w:cs="宋体"/>
                <w:bCs/>
                <w:kern w:val="0"/>
                <w:sz w:val="28"/>
                <w:szCs w:val="28"/>
              </w:rPr>
              <w:t>10</w:t>
            </w:r>
          </w:p>
        </w:tc>
        <w:tc>
          <w:tcPr>
            <w:tcW w:w="2464"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净化空调机组</w:t>
            </w:r>
          </w:p>
        </w:tc>
        <w:tc>
          <w:tcPr>
            <w:tcW w:w="2566" w:type="dxa"/>
            <w:vAlign w:val="center"/>
          </w:tcPr>
          <w:p>
            <w:pPr>
              <w:pStyle w:val="46"/>
              <w:widowControl/>
              <w:spacing w:line="0" w:lineRule="atLeast"/>
              <w:textAlignment w:val="center"/>
              <w:rPr>
                <w:rFonts w:ascii="宋体" w:hAnsi="宋体"/>
                <w:sz w:val="28"/>
                <w:szCs w:val="28"/>
              </w:rPr>
            </w:pPr>
            <w:r>
              <w:rPr>
                <w:rFonts w:hint="eastAsia" w:ascii="宋体" w:hAnsi="宋体"/>
                <w:sz w:val="28"/>
                <w:szCs w:val="28"/>
              </w:rPr>
              <w:t>天津维克、天加、麦克维尔</w:t>
            </w:r>
          </w:p>
        </w:tc>
        <w:tc>
          <w:tcPr>
            <w:tcW w:w="2667" w:type="dxa"/>
            <w:vAlign w:val="center"/>
          </w:tcPr>
          <w:p>
            <w:pPr>
              <w:pStyle w:val="46"/>
              <w:widowControl/>
              <w:spacing w:line="0" w:lineRule="atLeast"/>
              <w:jc w:val="left"/>
              <w:textAlignment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1</w:t>
            </w:r>
            <w:r>
              <w:rPr>
                <w:rFonts w:ascii="宋体" w:hAnsi="宋体" w:eastAsia="宋体" w:cs="宋体"/>
                <w:bCs/>
                <w:kern w:val="0"/>
                <w:sz w:val="28"/>
                <w:szCs w:val="28"/>
              </w:rPr>
              <w:t>1</w:t>
            </w:r>
          </w:p>
        </w:tc>
        <w:tc>
          <w:tcPr>
            <w:tcW w:w="2464"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实验台面板</w:t>
            </w:r>
          </w:p>
        </w:tc>
        <w:tc>
          <w:tcPr>
            <w:tcW w:w="2566" w:type="dxa"/>
            <w:vAlign w:val="center"/>
          </w:tcPr>
          <w:p>
            <w:pPr>
              <w:pStyle w:val="46"/>
              <w:widowControl/>
              <w:spacing w:line="0" w:lineRule="atLeast"/>
              <w:textAlignment w:val="center"/>
              <w:rPr>
                <w:rFonts w:ascii="宋体" w:hAnsi="宋体"/>
                <w:sz w:val="28"/>
                <w:szCs w:val="28"/>
              </w:rPr>
            </w:pPr>
            <w:r>
              <w:rPr>
                <w:rFonts w:hint="eastAsia" w:ascii="宋体" w:hAnsi="宋体"/>
                <w:sz w:val="28"/>
                <w:szCs w:val="28"/>
              </w:rPr>
              <w:t>富美家、威盛亚、千思板</w:t>
            </w:r>
          </w:p>
        </w:tc>
        <w:tc>
          <w:tcPr>
            <w:tcW w:w="2667" w:type="dxa"/>
            <w:vAlign w:val="center"/>
          </w:tcPr>
          <w:p>
            <w:pPr>
              <w:pStyle w:val="46"/>
              <w:widowControl/>
              <w:spacing w:line="0" w:lineRule="atLeast"/>
              <w:jc w:val="left"/>
              <w:textAlignment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1</w:t>
            </w:r>
            <w:r>
              <w:rPr>
                <w:rFonts w:ascii="宋体" w:hAnsi="宋体" w:eastAsia="宋体" w:cs="宋体"/>
                <w:bCs/>
                <w:kern w:val="0"/>
                <w:sz w:val="28"/>
                <w:szCs w:val="28"/>
              </w:rPr>
              <w:t>2</w:t>
            </w:r>
          </w:p>
        </w:tc>
        <w:tc>
          <w:tcPr>
            <w:tcW w:w="2464"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石膏板</w:t>
            </w:r>
          </w:p>
        </w:tc>
        <w:tc>
          <w:tcPr>
            <w:tcW w:w="2566" w:type="dxa"/>
            <w:vAlign w:val="center"/>
          </w:tcPr>
          <w:p>
            <w:pPr>
              <w:pStyle w:val="46"/>
              <w:widowControl/>
              <w:spacing w:line="0" w:lineRule="atLeast"/>
              <w:textAlignment w:val="center"/>
              <w:rPr>
                <w:rFonts w:ascii="宋体" w:hAnsi="宋体"/>
                <w:sz w:val="28"/>
                <w:szCs w:val="28"/>
              </w:rPr>
            </w:pPr>
            <w:r>
              <w:rPr>
                <w:rFonts w:hint="eastAsia" w:ascii="宋体" w:hAnsi="宋体"/>
                <w:sz w:val="28"/>
                <w:szCs w:val="28"/>
              </w:rPr>
              <w:t>可耐福、 龙牌、 泰山</w:t>
            </w:r>
          </w:p>
        </w:tc>
        <w:tc>
          <w:tcPr>
            <w:tcW w:w="2667" w:type="dxa"/>
            <w:vAlign w:val="center"/>
          </w:tcPr>
          <w:p>
            <w:pPr>
              <w:pStyle w:val="46"/>
              <w:widowControl/>
              <w:spacing w:line="0" w:lineRule="atLeast"/>
              <w:jc w:val="left"/>
              <w:textAlignment w:val="center"/>
              <w:rPr>
                <w:rFonts w:ascii="宋体" w:hAnsi="宋体"/>
                <w:sz w:val="28"/>
                <w:szCs w:val="28"/>
              </w:rPr>
            </w:pPr>
            <w:r>
              <w:rPr>
                <w:rFonts w:hint="eastAsia" w:ascii="宋体" w:hAnsi="宋体"/>
                <w:sz w:val="28"/>
                <w:szCs w:val="28"/>
              </w:rPr>
              <w:t>符合图纸要求</w:t>
            </w:r>
          </w:p>
        </w:tc>
      </w:tr>
    </w:tbl>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备注：招标文件中规定品牌的材料，必须按招标文件要求采购使用，材料进场时必须报甲方现场负责人签字确认品牌及数量，没有签字确认的材料禁止使用、不支付相应材料的工程款。</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4.本工程</w:t>
      </w:r>
      <w:r>
        <w:rPr>
          <w:rFonts w:hint="eastAsia" w:ascii="宋体" w:hAnsi="宋体" w:eastAsia="宋体" w:cs="Times New Roman"/>
          <w:sz w:val="28"/>
          <w:szCs w:val="28"/>
        </w:rPr>
        <w:t>质保期</w:t>
      </w:r>
      <w:r>
        <w:rPr>
          <w:rFonts w:hint="eastAsia" w:ascii="宋体" w:hAnsi="宋体" w:eastAsia="宋体" w:cs="Times New Roman"/>
          <w:sz w:val="28"/>
          <w:szCs w:val="28"/>
          <w:u w:val="single"/>
        </w:rPr>
        <w:t xml:space="preserve"> </w:t>
      </w:r>
      <w:r>
        <w:rPr>
          <w:rFonts w:ascii="宋体" w:hAnsi="宋体" w:eastAsia="宋体" w:cs="Times New Roman"/>
          <w:sz w:val="28"/>
          <w:szCs w:val="28"/>
          <w:u w:val="single"/>
        </w:rPr>
        <w:t>24</w:t>
      </w:r>
      <w:r>
        <w:rPr>
          <w:rFonts w:hint="eastAsia" w:ascii="宋体" w:hAnsi="宋体" w:eastAsia="宋体" w:cs="Times New Roman"/>
          <w:sz w:val="28"/>
          <w:szCs w:val="28"/>
        </w:rPr>
        <w:t>个月，质保期自工程竣工验收合格之日起计算。</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六、安全管理</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1.乙方必须严格按照《建设工程安全生产管理条例》等法律法规求，安全生产，文明施工。</w:t>
      </w:r>
    </w:p>
    <w:p>
      <w:pPr>
        <w:spacing w:line="360" w:lineRule="auto"/>
        <w:ind w:firstLine="560" w:firstLineChars="200"/>
        <w:rPr>
          <w:ins w:id="0" w:author="王戬" w:date="2021-03-31T14:30:00Z"/>
          <w:rFonts w:ascii="宋体" w:hAnsi="宋体"/>
          <w:sz w:val="28"/>
          <w:szCs w:val="28"/>
        </w:rPr>
      </w:pPr>
      <w:r>
        <w:rPr>
          <w:rFonts w:hint="eastAsia" w:ascii="宋体" w:hAnsi="宋体" w:eastAsia="宋体" w:cs="宋体"/>
          <w:sz w:val="28"/>
          <w:szCs w:val="28"/>
        </w:rPr>
        <w:t>2.</w:t>
      </w:r>
      <w:r>
        <w:rPr>
          <w:rFonts w:hint="eastAsia" w:ascii="宋体" w:hAnsi="宋体"/>
          <w:sz w:val="28"/>
          <w:szCs w:val="28"/>
        </w:rPr>
        <w:t>乙方</w:t>
      </w:r>
      <w:r>
        <w:rPr>
          <w:rFonts w:ascii="宋体" w:hAnsi="宋体"/>
          <w:sz w:val="28"/>
          <w:szCs w:val="28"/>
        </w:rPr>
        <w:t>必须完善自身质量安全管理体系和文明施工措施，杜绝野蛮施工和安全事故发生。若发生质量或安全事故，由</w:t>
      </w:r>
      <w:r>
        <w:rPr>
          <w:rFonts w:hint="eastAsia" w:ascii="宋体" w:hAnsi="宋体"/>
          <w:sz w:val="28"/>
          <w:szCs w:val="28"/>
        </w:rPr>
        <w:t>乙方</w:t>
      </w:r>
      <w:r>
        <w:rPr>
          <w:rFonts w:ascii="宋体" w:hAnsi="宋体"/>
          <w:sz w:val="28"/>
          <w:szCs w:val="28"/>
        </w:rPr>
        <w:t>承担一切</w:t>
      </w:r>
      <w:r>
        <w:rPr>
          <w:rFonts w:hint="eastAsia" w:ascii="宋体" w:hAnsi="宋体"/>
          <w:sz w:val="28"/>
          <w:szCs w:val="28"/>
        </w:rPr>
        <w:t>责任</w:t>
      </w:r>
      <w:r>
        <w:rPr>
          <w:rFonts w:ascii="宋体" w:hAnsi="宋体"/>
          <w:sz w:val="28"/>
          <w:szCs w:val="28"/>
        </w:rPr>
        <w:t>，造成</w:t>
      </w:r>
      <w:r>
        <w:rPr>
          <w:rFonts w:hint="eastAsia" w:ascii="宋体" w:hAnsi="宋体"/>
          <w:sz w:val="28"/>
          <w:szCs w:val="28"/>
        </w:rPr>
        <w:t>甲方</w:t>
      </w:r>
      <w:r>
        <w:rPr>
          <w:rFonts w:ascii="宋体" w:hAnsi="宋体"/>
          <w:sz w:val="28"/>
          <w:szCs w:val="28"/>
        </w:rPr>
        <w:t>损失的按实赔偿，并承担相应法律责任。</w:t>
      </w:r>
    </w:p>
    <w:p>
      <w:pPr>
        <w:spacing w:line="360" w:lineRule="auto"/>
        <w:ind w:firstLine="560" w:firstLineChars="200"/>
        <w:rPr>
          <w:rFonts w:ascii="宋体" w:hAnsi="宋体" w:eastAsia="宋体" w:cs="宋体"/>
          <w:sz w:val="28"/>
          <w:szCs w:val="28"/>
        </w:rPr>
      </w:pPr>
      <w:r>
        <w:rPr>
          <w:rFonts w:hint="eastAsia" w:ascii="宋体" w:hAnsi="宋体"/>
          <w:sz w:val="28"/>
          <w:szCs w:val="28"/>
        </w:rPr>
        <w:t>3.工程材料、设备、构配件及已完工程在竣工验收交付前均由乙方负责看护，丢失、被盗、损坏等责任均由乙方承担。</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七、现场岗位管理与责任</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1.甲方需指派专人和乙方联系，并告知联系人联系方式。</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2.甲方有义务协调、配合乙方人员进行现场施工。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3.乙方项目经理或授权委托人</w:t>
      </w:r>
      <w:r>
        <w:rPr>
          <w:rFonts w:hint="eastAsia" w:ascii="宋体" w:hAnsi="宋体" w:eastAsia="宋体" w:cs="宋体"/>
          <w:sz w:val="28"/>
          <w:szCs w:val="28"/>
          <w:u w:val="single"/>
        </w:rPr>
        <w:t xml:space="preserve">    </w:t>
      </w:r>
      <w:r>
        <w:rPr>
          <w:rFonts w:hint="eastAsia" w:ascii="宋体" w:hAnsi="宋体" w:eastAsia="宋体" w:cs="宋体"/>
          <w:sz w:val="28"/>
          <w:szCs w:val="28"/>
        </w:rPr>
        <w:t>为现场负责人（联系方式：</w:t>
      </w:r>
      <w:r>
        <w:rPr>
          <w:rFonts w:hint="eastAsia" w:ascii="宋体" w:hAnsi="宋体" w:eastAsia="宋体" w:cs="宋体"/>
          <w:sz w:val="28"/>
          <w:szCs w:val="28"/>
          <w:u w:val="single"/>
        </w:rPr>
        <w:t xml:space="preserve">    </w:t>
      </w:r>
      <w:r>
        <w:rPr>
          <w:rFonts w:hint="eastAsia" w:ascii="宋体" w:hAnsi="宋体" w:eastAsia="宋体" w:cs="宋体"/>
          <w:sz w:val="28"/>
          <w:szCs w:val="28"/>
        </w:rPr>
        <w:t>），是甲方认可的现场负责人，该同志必须常驻现场，负责处理乙方施工过程中发生的一切事项；甲方指定后勤管理处</w:t>
      </w:r>
      <w:r>
        <w:rPr>
          <w:rFonts w:hint="eastAsia" w:ascii="宋体" w:hAnsi="宋体" w:eastAsia="宋体" w:cs="宋体"/>
          <w:sz w:val="28"/>
          <w:szCs w:val="28"/>
          <w:u w:val="single"/>
        </w:rPr>
        <w:t xml:space="preserve">    </w:t>
      </w:r>
      <w:r>
        <w:rPr>
          <w:rFonts w:hint="eastAsia" w:ascii="宋体" w:hAnsi="宋体" w:eastAsia="宋体" w:cs="宋体"/>
          <w:sz w:val="28"/>
          <w:szCs w:val="28"/>
        </w:rPr>
        <w:t>（联系方式：</w:t>
      </w:r>
      <w:r>
        <w:rPr>
          <w:rFonts w:hint="eastAsia" w:ascii="宋体" w:hAnsi="宋体" w:eastAsia="宋体" w:cs="宋体"/>
          <w:sz w:val="28"/>
          <w:szCs w:val="28"/>
          <w:u w:val="single"/>
        </w:rPr>
        <w:t xml:space="preserve">    </w:t>
      </w:r>
      <w:r>
        <w:rPr>
          <w:rFonts w:hint="eastAsia" w:ascii="宋体" w:hAnsi="宋体" w:eastAsia="宋体" w:cs="宋体"/>
          <w:sz w:val="28"/>
          <w:szCs w:val="28"/>
        </w:rPr>
        <w:t>）为该项目的现场负责人，负责项目管理、结算办理及工程款支付等相关事宜。</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乙方应做到文明施工，施工期间不得污染或损坏校园其他设施（不得在沥青路面上拌制混凝土及砂浆，直接堆放水泥），花岗岩路面不能行车，材料及垃圾要注意人工二次倒运，如有损坏，乙方负责按原样修复。</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5.在施工期间，乙方应每天清理施工现场，垃圾堆放有序并及时（每天）装袋运至校外。</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6.施工用水用电装表计量，</w:t>
      </w:r>
      <w:r>
        <w:rPr>
          <w:rFonts w:hint="eastAsia" w:ascii="宋体" w:hAnsi="宋体" w:eastAsia="宋体" w:cs="Times New Roman"/>
          <w:sz w:val="28"/>
          <w:szCs w:val="28"/>
        </w:rPr>
        <w:t>电费按1.00元/度计取，水费按3.00元/吨计取</w:t>
      </w:r>
      <w:r>
        <w:rPr>
          <w:rFonts w:hint="eastAsia" w:ascii="宋体" w:hAnsi="宋体"/>
          <w:sz w:val="28"/>
          <w:szCs w:val="28"/>
        </w:rPr>
        <w:t>，</w:t>
      </w:r>
      <w:r>
        <w:rPr>
          <w:rFonts w:hint="eastAsia" w:ascii="宋体" w:hAnsi="宋体" w:eastAsia="宋体" w:cs="宋体"/>
          <w:sz w:val="28"/>
          <w:szCs w:val="28"/>
        </w:rPr>
        <w:t>按照实际用量按实计费后缴纳至学校账户，无计量或没有缴纳水电费的按照工程结算终审价的千分之七在结算审计时予以扣除。</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八、工程验收</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1.工程完工后及时报学校组织验收，验收合格后办理工程结算。</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验收时乙方须提供详细的资料清单，验收合格后14日内提交两套工程竣工结算资料（结算书、招投标文件、中标通知书、施工合同、隐蔽工程验收记录单、变更签证单、材料品牌确认表、合格证、维修改造工程验收表、竣工图、水电费缴纳收据等），如延期提交，造成的一切后果（含经济损失）均由乙方自行承担，经甲方发函警告后7日内仍未提交的，将其录入学校黑名单库，3年内禁止参加学校任何招投标活动。</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乙方对所报的工程结算资料真实性、完整性、合法性、合格性负责。工程结算资料报送学校委托的审核机构后，审核过程中不得补充新增签证项目。不规范、不完善的工程结算资料，乙方自接到完善资料通知10日内一次性完善。</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4.工程质保期内出现质量问题，及时修复，修复完成后，后勤管理处会同使用部门再次进行验收，验收合格后，质保期顺延一年；一年内无质量问题后退还质保金，如再次出现问题，处理方式同前。</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5.对于重复出现三次及以上的问题，甲方将发函警告乙方，将其录入学校黑名单库，3年内禁止参加学校任何招投标活动。</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九、其他</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1.本合同未尽事宜由双方协商解决，如协商不成，双方同意将本合同引起的争议提交工程所在地人民法院诉讼解决。</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2.本合同未尽事宜，遵照合同、建筑等法律法规有关条文执行。</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3.本协议壹式</w:t>
      </w:r>
      <w:r>
        <w:rPr>
          <w:rFonts w:hint="eastAsia" w:ascii="宋体" w:hAnsi="宋体" w:eastAsia="宋体" w:cs="宋体"/>
          <w:sz w:val="28"/>
          <w:szCs w:val="28"/>
          <w:u w:val="single"/>
        </w:rPr>
        <w:t xml:space="preserve"> 捌 </w:t>
      </w:r>
      <w:r>
        <w:rPr>
          <w:rFonts w:hint="eastAsia" w:ascii="宋体" w:hAnsi="宋体" w:eastAsia="宋体" w:cs="宋体"/>
          <w:sz w:val="28"/>
          <w:szCs w:val="28"/>
        </w:rPr>
        <w:t>份，均具有同等法律效力，甲方执</w:t>
      </w:r>
      <w:r>
        <w:rPr>
          <w:rFonts w:hint="eastAsia" w:ascii="宋体" w:hAnsi="宋体" w:eastAsia="宋体" w:cs="宋体"/>
          <w:sz w:val="28"/>
          <w:szCs w:val="28"/>
          <w:u w:val="single"/>
        </w:rPr>
        <w:t xml:space="preserve"> 伍 </w:t>
      </w:r>
      <w:r>
        <w:rPr>
          <w:rFonts w:hint="eastAsia" w:ascii="宋体" w:hAnsi="宋体" w:eastAsia="宋体" w:cs="宋体"/>
          <w:sz w:val="28"/>
          <w:szCs w:val="28"/>
        </w:rPr>
        <w:t>份，乙方执</w:t>
      </w:r>
      <w:r>
        <w:rPr>
          <w:rFonts w:hint="eastAsia" w:ascii="宋体" w:hAnsi="宋体" w:eastAsia="宋体" w:cs="宋体"/>
          <w:sz w:val="28"/>
          <w:szCs w:val="28"/>
          <w:u w:val="single"/>
        </w:rPr>
        <w:t xml:space="preserve"> 叁 </w:t>
      </w:r>
      <w:r>
        <w:rPr>
          <w:rFonts w:hint="eastAsia" w:ascii="宋体" w:hAnsi="宋体" w:eastAsia="宋体" w:cs="宋体"/>
          <w:sz w:val="28"/>
          <w:szCs w:val="28"/>
        </w:rPr>
        <w:t>份，甲、乙双方法定代表人或其委托代理人签字盖章后生效。</w:t>
      </w:r>
    </w:p>
    <w:p>
      <w:pPr>
        <w:spacing w:line="360" w:lineRule="auto"/>
        <w:ind w:firstLine="560" w:firstLineChars="200"/>
        <w:rPr>
          <w:rFonts w:ascii="宋体" w:hAnsi="宋体" w:eastAsia="宋体" w:cs="宋体"/>
          <w:color w:val="FF0000"/>
          <w:sz w:val="28"/>
          <w:szCs w:val="28"/>
        </w:rPr>
      </w:pPr>
      <w:r>
        <w:rPr>
          <w:rFonts w:hint="eastAsia" w:ascii="宋体" w:hAnsi="宋体" w:eastAsia="宋体" w:cs="宋体"/>
          <w:color w:val="FF0000"/>
          <w:sz w:val="28"/>
          <w:szCs w:val="28"/>
        </w:rPr>
        <w:t>4.</w:t>
      </w:r>
      <w:r>
        <w:rPr>
          <w:rFonts w:hint="eastAsia" w:ascii="宋体" w:hAnsi="宋体"/>
          <w:color w:val="FF0000"/>
          <w:sz w:val="28"/>
          <w:szCs w:val="28"/>
        </w:rPr>
        <w:t>本工程施工地点位于逸夫科技楼4楼，大型材料和设备需要从楼梯搬运至4楼，相关</w:t>
      </w:r>
      <w:r>
        <w:rPr>
          <w:rFonts w:ascii="宋体" w:hAnsi="宋体"/>
          <w:color w:val="FF0000"/>
          <w:sz w:val="28"/>
          <w:szCs w:val="28"/>
        </w:rPr>
        <w:t>工作量已经列入清单中，工作量及费用不另签证</w:t>
      </w:r>
      <w:r>
        <w:rPr>
          <w:rFonts w:hint="eastAsia" w:ascii="宋体" w:hAnsi="宋体"/>
          <w:color w:val="FF0000"/>
          <w:sz w:val="28"/>
          <w:szCs w:val="28"/>
        </w:rPr>
        <w:t>。</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十、合同订立</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1.合同订立时间：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2.合同订立地点：皖南医学院滨江校区</w:t>
      </w:r>
    </w:p>
    <w:p>
      <w:pPr>
        <w:spacing w:line="360" w:lineRule="auto"/>
        <w:ind w:firstLine="560" w:firstLineChars="200"/>
        <w:rPr>
          <w:rFonts w:ascii="宋体" w:hAnsi="宋体" w:eastAsia="宋体" w:cs="宋体"/>
          <w:sz w:val="28"/>
          <w:szCs w:val="28"/>
        </w:rPr>
      </w:pPr>
    </w:p>
    <w:tbl>
      <w:tblPr>
        <w:tblStyle w:val="27"/>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0"/>
        <w:gridCol w:w="4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500" w:type="dxa"/>
            <w:vAlign w:val="center"/>
          </w:tcPr>
          <w:p>
            <w:pPr>
              <w:spacing w:line="360" w:lineRule="auto"/>
              <w:rPr>
                <w:rFonts w:ascii="宋体" w:hAnsi="宋体" w:eastAsia="宋体" w:cs="宋体"/>
                <w:spacing w:val="-6"/>
                <w:sz w:val="28"/>
                <w:szCs w:val="28"/>
              </w:rPr>
            </w:pPr>
            <w:r>
              <w:rPr>
                <w:rFonts w:ascii="宋体" w:hAnsi="宋体" w:eastAsia="宋体" w:cs="宋体"/>
                <w:sz w:val="28"/>
                <w:szCs w:val="28"/>
              </w:rPr>
              <w:br w:type="page"/>
            </w:r>
            <w:r>
              <w:rPr>
                <w:rFonts w:hint="eastAsia" w:ascii="宋体" w:hAnsi="宋体" w:eastAsia="宋体" w:cs="宋体"/>
                <w:spacing w:val="-6"/>
                <w:sz w:val="28"/>
                <w:szCs w:val="28"/>
              </w:rPr>
              <w:t>甲方：</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（公章）</w:t>
            </w:r>
          </w:p>
          <w:p>
            <w:pPr>
              <w:spacing w:line="360" w:lineRule="auto"/>
              <w:rPr>
                <w:rFonts w:ascii="宋体" w:hAnsi="宋体" w:eastAsia="宋体" w:cs="宋体"/>
                <w:spacing w:val="-6"/>
                <w:sz w:val="28"/>
                <w:szCs w:val="28"/>
              </w:rPr>
            </w:pPr>
          </w:p>
          <w:p>
            <w:pPr>
              <w:spacing w:line="360" w:lineRule="auto"/>
              <w:rPr>
                <w:rFonts w:ascii="宋体" w:hAnsi="宋体" w:eastAsia="宋体" w:cs="宋体"/>
                <w:spacing w:val="-6"/>
                <w:sz w:val="28"/>
                <w:szCs w:val="28"/>
              </w:rPr>
            </w:pP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乙方：</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（公章）</w:t>
            </w:r>
          </w:p>
          <w:p>
            <w:pPr>
              <w:spacing w:line="360" w:lineRule="auto"/>
              <w:rPr>
                <w:rFonts w:ascii="宋体" w:hAnsi="宋体" w:eastAsia="宋体" w:cs="宋体"/>
                <w:spacing w:val="-6"/>
                <w:sz w:val="28"/>
                <w:szCs w:val="28"/>
              </w:rPr>
            </w:pPr>
          </w:p>
          <w:p>
            <w:pPr>
              <w:spacing w:line="360" w:lineRule="auto"/>
              <w:rPr>
                <w:rFonts w:ascii="宋体" w:hAnsi="宋体" w:eastAsia="宋体" w:cs="宋体"/>
                <w:spacing w:val="-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法定代表人或其委托代理人：</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（签字）</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法定代表人或其委托代理人：</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地址：芜湖市弋江区文昌西路22号</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邮编：241002</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电话：0553-3932598</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电话：</w:t>
            </w:r>
            <w:r>
              <w:rPr>
                <w:rFonts w:hint="eastAsia" w:ascii="宋体" w:hAnsi="宋体" w:eastAsia="宋体" w:cs="宋体"/>
                <w:spacing w:val="-6"/>
                <w:sz w:val="28"/>
                <w:szCs w:val="28"/>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传真：/</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开户银行：中国建设银行芜湖市分行中山路支行</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 xml:space="preserve">开户银行：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帐号：34001672208050139762</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帐号：</w:t>
            </w:r>
          </w:p>
        </w:tc>
      </w:tr>
    </w:tbl>
    <w:p>
      <w:pPr>
        <w:spacing w:line="360" w:lineRule="auto"/>
        <w:rPr>
          <w:rFonts w:ascii="宋体" w:hAnsi="宋体" w:eastAsia="宋体" w:cs="Times New Roman"/>
          <w:sz w:val="28"/>
          <w:szCs w:val="28"/>
        </w:rPr>
      </w:pPr>
    </w:p>
    <w:p>
      <w:pPr>
        <w:rPr>
          <w:rFonts w:ascii="华文中宋" w:hAnsi="华文中宋" w:eastAsia="华文中宋"/>
          <w:bCs/>
        </w:rPr>
      </w:pPr>
      <w:r>
        <w:rPr>
          <w:rFonts w:hint="eastAsia" w:ascii="华文中宋" w:hAnsi="华文中宋" w:eastAsia="华文中宋"/>
          <w:bCs/>
        </w:rPr>
        <w:br w:type="page"/>
      </w:r>
    </w:p>
    <w:p/>
    <w:p>
      <w:pPr>
        <w:pStyle w:val="3"/>
        <w:numPr>
          <w:ilvl w:val="0"/>
          <w:numId w:val="2"/>
        </w:numPr>
        <w:snapToGrid w:val="0"/>
        <w:spacing w:before="0" w:after="0"/>
        <w:ind w:left="947" w:hanging="947"/>
        <w:jc w:val="center"/>
        <w:rPr>
          <w:rFonts w:ascii="华文中宋" w:hAnsi="华文中宋" w:eastAsia="华文中宋"/>
          <w:bCs w:val="0"/>
          <w:color w:val="auto"/>
        </w:rPr>
      </w:pPr>
      <w:bookmarkStart w:id="109" w:name="_Toc49763003"/>
      <w:r>
        <w:rPr>
          <w:rFonts w:hint="eastAsia" w:ascii="华文中宋" w:hAnsi="华文中宋" w:eastAsia="华文中宋"/>
          <w:bCs w:val="0"/>
          <w:color w:val="auto"/>
        </w:rPr>
        <w:t xml:space="preserve"> 项目需求</w:t>
      </w:r>
      <w:bookmarkEnd w:id="109"/>
    </w:p>
    <w:p>
      <w:pPr>
        <w:spacing w:line="360" w:lineRule="auto"/>
        <w:rPr>
          <w:sz w:val="24"/>
          <w:szCs w:val="24"/>
        </w:rPr>
      </w:pPr>
      <w:bookmarkStart w:id="110" w:name="_Toc49763004"/>
      <w:r>
        <w:rPr>
          <w:rFonts w:hint="eastAsia"/>
          <w:sz w:val="24"/>
          <w:szCs w:val="24"/>
        </w:rPr>
        <w:t>一、教师办公室</w:t>
      </w:r>
    </w:p>
    <w:p>
      <w:pPr>
        <w:spacing w:line="360" w:lineRule="auto"/>
        <w:rPr>
          <w:sz w:val="24"/>
          <w:szCs w:val="24"/>
        </w:rPr>
      </w:pPr>
      <w:r>
        <w:rPr>
          <w:rFonts w:hint="eastAsia"/>
          <w:sz w:val="24"/>
          <w:szCs w:val="24"/>
        </w:rPr>
        <w:t>1、改造内容：</w:t>
      </w:r>
    </w:p>
    <w:p>
      <w:pPr>
        <w:spacing w:line="360" w:lineRule="auto"/>
        <w:rPr>
          <w:sz w:val="24"/>
          <w:szCs w:val="24"/>
        </w:rPr>
      </w:pPr>
      <w:r>
        <w:rPr>
          <w:rFonts w:hint="eastAsia"/>
          <w:sz w:val="24"/>
          <w:szCs w:val="24"/>
        </w:rPr>
        <w:t>房间中间位置安装轻质隔墙，开一道木门。室内墙上安装插座，并进行墙面出新。铝板吊顶，厚度0</w:t>
      </w:r>
      <w:r>
        <w:rPr>
          <w:sz w:val="24"/>
          <w:szCs w:val="24"/>
        </w:rPr>
        <w:t>.8mm</w:t>
      </w:r>
      <w:r>
        <w:rPr>
          <w:rFonts w:hint="eastAsia"/>
          <w:sz w:val="24"/>
          <w:szCs w:val="24"/>
        </w:rPr>
        <w:t>，平板灯具，窗户安装遮光窗帘，带罗马杆。石材踢脚线。</w:t>
      </w:r>
    </w:p>
    <w:p>
      <w:pPr>
        <w:spacing w:line="360" w:lineRule="auto"/>
        <w:rPr>
          <w:sz w:val="24"/>
          <w:szCs w:val="24"/>
        </w:rPr>
      </w:pPr>
      <w:r>
        <w:rPr>
          <w:rFonts w:hint="eastAsia"/>
          <w:sz w:val="24"/>
          <w:szCs w:val="24"/>
        </w:rPr>
        <w:t>2、技术要求</w:t>
      </w:r>
    </w:p>
    <w:p>
      <w:pPr>
        <w:spacing w:line="360" w:lineRule="auto"/>
        <w:rPr>
          <w:rFonts w:ascii="宋体" w:hAnsi="宋体" w:cs="宋体"/>
          <w:sz w:val="24"/>
          <w:szCs w:val="24"/>
        </w:rPr>
      </w:pPr>
      <w:r>
        <w:rPr>
          <w:rFonts w:hint="eastAsia"/>
          <w:sz w:val="24"/>
          <w:szCs w:val="24"/>
        </w:rPr>
        <w:t>（1）墙面出新：层高4</w:t>
      </w:r>
      <w:r>
        <w:rPr>
          <w:sz w:val="24"/>
          <w:szCs w:val="24"/>
        </w:rPr>
        <w:t>.2</w:t>
      </w:r>
      <w:r>
        <w:rPr>
          <w:rFonts w:hint="eastAsia"/>
          <w:sz w:val="24"/>
          <w:szCs w:val="24"/>
        </w:rPr>
        <w:t>米，墙面</w:t>
      </w:r>
      <w:r>
        <w:rPr>
          <w:rFonts w:hint="eastAsia" w:ascii="宋体" w:hAnsi="宋体" w:cs="宋体"/>
          <w:sz w:val="24"/>
          <w:szCs w:val="24"/>
        </w:rPr>
        <w:t>铲除腻子及涂料层至水泥砂浆粉刷层，批外墙腻子二度，外墙涂料两遍。</w:t>
      </w:r>
    </w:p>
    <w:p>
      <w:pPr>
        <w:spacing w:line="360" w:lineRule="auto"/>
        <w:rPr>
          <w:sz w:val="24"/>
          <w:szCs w:val="24"/>
        </w:rPr>
      </w:pPr>
      <w:r>
        <w:rPr>
          <w:rFonts w:hint="eastAsia"/>
          <w:sz w:val="24"/>
          <w:szCs w:val="24"/>
        </w:rPr>
        <w:t>（2）强电改造：新增配电箱，墙面新增五孔插座，线路线盒暗敷。</w:t>
      </w:r>
    </w:p>
    <w:p>
      <w:pPr>
        <w:spacing w:line="360" w:lineRule="auto"/>
        <w:rPr>
          <w:sz w:val="24"/>
          <w:szCs w:val="24"/>
        </w:rPr>
      </w:pPr>
      <w:r>
        <w:rPr>
          <w:rFonts w:hint="eastAsia"/>
          <w:sz w:val="24"/>
          <w:szCs w:val="24"/>
        </w:rPr>
        <w:t>（3）弱电改造：预留网络接口和电话接口，墙面暗敷。</w:t>
      </w:r>
    </w:p>
    <w:p>
      <w:pPr>
        <w:spacing w:line="360" w:lineRule="auto"/>
        <w:rPr>
          <w:sz w:val="24"/>
          <w:szCs w:val="24"/>
        </w:rPr>
      </w:pPr>
      <w:r>
        <w:rPr>
          <w:rFonts w:hint="eastAsia"/>
          <w:sz w:val="24"/>
          <w:szCs w:val="24"/>
        </w:rPr>
        <w:t>（4）室内轻质隔墙：轻钢龙骨两侧外覆单层石膏板，带一扇木门含门套。隔墙上嵌铝合金窗户。</w:t>
      </w:r>
    </w:p>
    <w:p>
      <w:pPr>
        <w:spacing w:line="360" w:lineRule="auto"/>
        <w:rPr>
          <w:sz w:val="24"/>
          <w:szCs w:val="24"/>
        </w:rPr>
      </w:pPr>
      <w:r>
        <w:rPr>
          <w:rFonts w:hint="eastAsia"/>
          <w:sz w:val="24"/>
          <w:szCs w:val="24"/>
        </w:rPr>
        <w:t>（5）吊顶高度</w:t>
      </w:r>
      <w:r>
        <w:rPr>
          <w:sz w:val="24"/>
          <w:szCs w:val="24"/>
        </w:rPr>
        <w:t>3</w:t>
      </w:r>
      <w:r>
        <w:rPr>
          <w:rFonts w:hint="eastAsia"/>
          <w:sz w:val="24"/>
          <w:szCs w:val="24"/>
        </w:rPr>
        <w:t>米。金属条收边。</w:t>
      </w:r>
    </w:p>
    <w:p>
      <w:pPr>
        <w:spacing w:line="360" w:lineRule="auto"/>
        <w:rPr>
          <w:sz w:val="24"/>
          <w:szCs w:val="24"/>
        </w:rPr>
      </w:pPr>
      <w:r>
        <w:rPr>
          <w:rFonts w:hint="eastAsia"/>
          <w:sz w:val="24"/>
          <w:szCs w:val="24"/>
        </w:rPr>
        <w:t>3、其他：不含办公家具，预留空调插座，不含空调添置安装。</w:t>
      </w:r>
    </w:p>
    <w:p>
      <w:pPr>
        <w:spacing w:line="360" w:lineRule="auto"/>
        <w:rPr>
          <w:sz w:val="24"/>
          <w:szCs w:val="24"/>
        </w:rPr>
      </w:pPr>
    </w:p>
    <w:p>
      <w:pPr>
        <w:spacing w:line="360" w:lineRule="auto"/>
        <w:rPr>
          <w:sz w:val="24"/>
          <w:szCs w:val="24"/>
        </w:rPr>
      </w:pPr>
      <w:r>
        <w:rPr>
          <w:rFonts w:hint="eastAsia"/>
          <w:sz w:val="24"/>
          <w:szCs w:val="24"/>
        </w:rPr>
        <w:t>二、细胞房</w:t>
      </w:r>
    </w:p>
    <w:p>
      <w:pPr>
        <w:spacing w:line="360" w:lineRule="auto"/>
        <w:rPr>
          <w:sz w:val="24"/>
          <w:szCs w:val="24"/>
        </w:rPr>
      </w:pPr>
      <w:r>
        <w:rPr>
          <w:rFonts w:hint="eastAsia"/>
          <w:sz w:val="24"/>
          <w:szCs w:val="24"/>
        </w:rPr>
        <w:t>1、改造内容：</w:t>
      </w:r>
    </w:p>
    <w:p>
      <w:pPr>
        <w:spacing w:line="360" w:lineRule="auto"/>
        <w:rPr>
          <w:sz w:val="24"/>
          <w:szCs w:val="24"/>
        </w:rPr>
      </w:pPr>
      <w:r>
        <w:rPr>
          <w:rFonts w:hint="eastAsia"/>
          <w:sz w:val="24"/>
          <w:szCs w:val="24"/>
        </w:rPr>
        <w:t>（1）细胞房内净化板分割多个区域，顶部安装平板灯和紫外灯，天花板内安装净化空调，高效过滤出风口位置见图纸。天花净化板安装高度2</w:t>
      </w:r>
      <w:r>
        <w:rPr>
          <w:sz w:val="24"/>
          <w:szCs w:val="24"/>
        </w:rPr>
        <w:t>.6</w:t>
      </w:r>
      <w:r>
        <w:rPr>
          <w:rFonts w:hint="eastAsia"/>
          <w:sz w:val="24"/>
          <w:szCs w:val="24"/>
        </w:rPr>
        <w:t>米；地面铺P</w:t>
      </w:r>
      <w:r>
        <w:rPr>
          <w:sz w:val="24"/>
          <w:szCs w:val="24"/>
        </w:rPr>
        <w:t>VC</w:t>
      </w:r>
      <w:r>
        <w:rPr>
          <w:rFonts w:hint="eastAsia"/>
          <w:sz w:val="24"/>
          <w:szCs w:val="24"/>
        </w:rPr>
        <w:t>地胶，墙根位置上翻。</w:t>
      </w:r>
    </w:p>
    <w:p>
      <w:pPr>
        <w:spacing w:line="360" w:lineRule="auto"/>
        <w:rPr>
          <w:sz w:val="24"/>
          <w:szCs w:val="24"/>
        </w:rPr>
      </w:pPr>
      <w:r>
        <w:rPr>
          <w:rFonts w:hint="eastAsia"/>
          <w:sz w:val="24"/>
          <w:szCs w:val="24"/>
        </w:rPr>
        <w:t>（2）细菌3</w:t>
      </w:r>
      <w:r>
        <w:rPr>
          <w:sz w:val="24"/>
          <w:szCs w:val="24"/>
        </w:rPr>
        <w:t>D</w:t>
      </w:r>
      <w:r>
        <w:rPr>
          <w:rFonts w:hint="eastAsia"/>
          <w:sz w:val="24"/>
          <w:szCs w:val="24"/>
        </w:rPr>
        <w:t>打印培养室、细菌培养室分部预留生物安全柜（另行采购）和超净工作台（另行采购），室内摆放实验台和置物架（另行采购），设备周边预留强弱电接口。细胞准备室外放置一组气瓶，通过气路分别向两个细胞培养室和细菌培养室的二氧化碳培养箱供气。</w:t>
      </w:r>
    </w:p>
    <w:p>
      <w:pPr>
        <w:spacing w:line="360" w:lineRule="auto"/>
        <w:rPr>
          <w:sz w:val="24"/>
          <w:szCs w:val="24"/>
        </w:rPr>
      </w:pPr>
      <w:r>
        <w:rPr>
          <w:rFonts w:hint="eastAsia"/>
          <w:sz w:val="24"/>
          <w:szCs w:val="24"/>
        </w:rPr>
        <w:t>（</w:t>
      </w:r>
      <w:r>
        <w:rPr>
          <w:sz w:val="24"/>
          <w:szCs w:val="24"/>
        </w:rPr>
        <w:t>3</w:t>
      </w:r>
      <w:r>
        <w:rPr>
          <w:rFonts w:hint="eastAsia"/>
          <w:sz w:val="24"/>
          <w:szCs w:val="24"/>
        </w:rPr>
        <w:t>）二氧化碳使用区域安装气体检测装置，防止气体泄露。</w:t>
      </w:r>
    </w:p>
    <w:p>
      <w:pPr>
        <w:spacing w:line="360" w:lineRule="auto"/>
        <w:rPr>
          <w:sz w:val="24"/>
          <w:szCs w:val="24"/>
        </w:rPr>
      </w:pPr>
      <w:r>
        <w:rPr>
          <w:rFonts w:hint="eastAsia"/>
          <w:sz w:val="24"/>
          <w:szCs w:val="24"/>
        </w:rPr>
        <w:t>2、技术要求</w:t>
      </w:r>
    </w:p>
    <w:p>
      <w:pPr>
        <w:spacing w:line="360" w:lineRule="auto"/>
        <w:rPr>
          <w:sz w:val="24"/>
          <w:szCs w:val="24"/>
        </w:rPr>
      </w:pPr>
      <w:r>
        <w:rPr>
          <w:rFonts w:hint="eastAsia"/>
          <w:sz w:val="24"/>
          <w:szCs w:val="24"/>
        </w:rPr>
        <w:t>（1）细胞房P</w:t>
      </w:r>
      <w:r>
        <w:rPr>
          <w:sz w:val="24"/>
          <w:szCs w:val="24"/>
        </w:rPr>
        <w:t>VC</w:t>
      </w:r>
      <w:r>
        <w:rPr>
          <w:rFonts w:hint="eastAsia"/>
          <w:sz w:val="24"/>
          <w:szCs w:val="24"/>
        </w:rPr>
        <w:t>地胶踢脚线用金属压条收口。净化空调（送风量、功率、万级净化）参数见图纸。</w:t>
      </w:r>
    </w:p>
    <w:p>
      <w:pPr>
        <w:spacing w:line="360" w:lineRule="auto"/>
        <w:rPr>
          <w:sz w:val="24"/>
          <w:szCs w:val="24"/>
        </w:rPr>
      </w:pPr>
      <w:r>
        <w:rPr>
          <w:rFonts w:hint="eastAsia"/>
          <w:sz w:val="24"/>
          <w:szCs w:val="24"/>
        </w:rPr>
        <w:t>（2）新增配电箱，室内管线、管道、开关暗敷。</w:t>
      </w:r>
    </w:p>
    <w:p>
      <w:pPr>
        <w:spacing w:line="360" w:lineRule="auto"/>
        <w:rPr>
          <w:sz w:val="24"/>
          <w:szCs w:val="24"/>
        </w:rPr>
      </w:pPr>
      <w:r>
        <w:rPr>
          <w:rFonts w:hint="eastAsia"/>
          <w:sz w:val="24"/>
          <w:szCs w:val="24"/>
        </w:rPr>
        <w:t>（3）实验台台面材质1</w:t>
      </w:r>
      <w:r>
        <w:rPr>
          <w:sz w:val="24"/>
          <w:szCs w:val="24"/>
        </w:rPr>
        <w:t>2mm</w:t>
      </w:r>
      <w:r>
        <w:rPr>
          <w:rFonts w:hint="eastAsia"/>
          <w:sz w:val="24"/>
          <w:szCs w:val="24"/>
        </w:rPr>
        <w:t>理化板，台下储物柜。铝合金立柱及吊柜，玻璃柜门。</w:t>
      </w:r>
    </w:p>
    <w:p>
      <w:pPr>
        <w:spacing w:line="360" w:lineRule="auto"/>
        <w:rPr>
          <w:sz w:val="24"/>
          <w:szCs w:val="24"/>
        </w:rPr>
      </w:pPr>
      <w:r>
        <w:rPr>
          <w:rFonts w:hint="eastAsia"/>
          <w:sz w:val="24"/>
          <w:szCs w:val="24"/>
        </w:rPr>
        <w:t>（</w:t>
      </w:r>
      <w:r>
        <w:rPr>
          <w:sz w:val="24"/>
          <w:szCs w:val="24"/>
        </w:rPr>
        <w:t>4</w:t>
      </w:r>
      <w:r>
        <w:rPr>
          <w:rFonts w:hint="eastAsia"/>
          <w:sz w:val="24"/>
          <w:szCs w:val="24"/>
        </w:rPr>
        <w:t>）细胞房内预留强弱电接口，墙面地面暗敷。</w:t>
      </w:r>
    </w:p>
    <w:p>
      <w:pPr>
        <w:spacing w:line="360" w:lineRule="auto"/>
        <w:rPr>
          <w:sz w:val="24"/>
          <w:szCs w:val="24"/>
        </w:rPr>
      </w:pPr>
      <w:r>
        <w:rPr>
          <w:rFonts w:hint="eastAsia"/>
          <w:sz w:val="24"/>
          <w:szCs w:val="24"/>
        </w:rPr>
        <w:t>（5）L</w:t>
      </w:r>
      <w:r>
        <w:rPr>
          <w:sz w:val="24"/>
          <w:szCs w:val="24"/>
        </w:rPr>
        <w:t>ED</w:t>
      </w:r>
      <w:r>
        <w:rPr>
          <w:rFonts w:hint="eastAsia"/>
          <w:sz w:val="24"/>
          <w:szCs w:val="24"/>
        </w:rPr>
        <w:t>平板灯6</w:t>
      </w:r>
      <w:r>
        <w:rPr>
          <w:sz w:val="24"/>
          <w:szCs w:val="24"/>
        </w:rPr>
        <w:t>00*600</w:t>
      </w:r>
      <w:r>
        <w:rPr>
          <w:rFonts w:hint="eastAsia"/>
          <w:sz w:val="24"/>
          <w:szCs w:val="24"/>
        </w:rPr>
        <w:t>，功率3</w:t>
      </w:r>
      <w:r>
        <w:rPr>
          <w:sz w:val="24"/>
          <w:szCs w:val="24"/>
        </w:rPr>
        <w:t>6W</w:t>
      </w:r>
      <w:r>
        <w:rPr>
          <w:rFonts w:hint="eastAsia"/>
          <w:sz w:val="24"/>
          <w:szCs w:val="24"/>
        </w:rPr>
        <w:t>，嵌顶安装。紫外灯功率2</w:t>
      </w:r>
      <w:r>
        <w:rPr>
          <w:sz w:val="24"/>
          <w:szCs w:val="24"/>
        </w:rPr>
        <w:t>0W</w:t>
      </w:r>
      <w:r>
        <w:rPr>
          <w:rFonts w:hint="eastAsia"/>
          <w:sz w:val="24"/>
          <w:szCs w:val="24"/>
        </w:rPr>
        <w:t>，开关安装在室外。</w:t>
      </w:r>
    </w:p>
    <w:p>
      <w:pPr>
        <w:spacing w:line="360" w:lineRule="auto"/>
        <w:rPr>
          <w:sz w:val="24"/>
          <w:szCs w:val="24"/>
        </w:rPr>
      </w:pPr>
    </w:p>
    <w:p>
      <w:pPr>
        <w:spacing w:line="360" w:lineRule="auto"/>
        <w:rPr>
          <w:sz w:val="24"/>
          <w:szCs w:val="24"/>
        </w:rPr>
      </w:pPr>
      <w:r>
        <w:rPr>
          <w:rFonts w:hint="eastAsia"/>
          <w:sz w:val="24"/>
          <w:szCs w:val="24"/>
        </w:rPr>
        <w:t>三、实验室</w:t>
      </w:r>
    </w:p>
    <w:p>
      <w:pPr>
        <w:spacing w:line="360" w:lineRule="auto"/>
        <w:rPr>
          <w:sz w:val="24"/>
          <w:szCs w:val="24"/>
        </w:rPr>
      </w:pPr>
      <w:r>
        <w:rPr>
          <w:rFonts w:hint="eastAsia"/>
          <w:sz w:val="24"/>
          <w:szCs w:val="24"/>
        </w:rPr>
        <w:t>1、改造内容</w:t>
      </w:r>
    </w:p>
    <w:p>
      <w:pPr>
        <w:spacing w:line="360" w:lineRule="auto"/>
        <w:rPr>
          <w:sz w:val="24"/>
          <w:szCs w:val="24"/>
        </w:rPr>
      </w:pPr>
      <w:r>
        <w:rPr>
          <w:rFonts w:hint="eastAsia"/>
          <w:sz w:val="24"/>
          <w:szCs w:val="24"/>
        </w:rPr>
        <w:t>（1）地面铺P</w:t>
      </w:r>
      <w:r>
        <w:rPr>
          <w:sz w:val="24"/>
          <w:szCs w:val="24"/>
        </w:rPr>
        <w:t>VC</w:t>
      </w:r>
      <w:r>
        <w:rPr>
          <w:rFonts w:hint="eastAsia"/>
          <w:sz w:val="24"/>
          <w:szCs w:val="24"/>
        </w:rPr>
        <w:t>地胶，墙角上翻兼做踢脚。墙面出新、刷</w:t>
      </w:r>
      <w:r>
        <w:rPr>
          <w:rFonts w:hint="eastAsia" w:ascii="宋体" w:hAnsi="宋体" w:cs="宋体"/>
          <w:sz w:val="24"/>
          <w:szCs w:val="24"/>
        </w:rPr>
        <w:t>外墙腻子二度，外墙涂料两遍</w:t>
      </w:r>
      <w:r>
        <w:rPr>
          <w:rFonts w:hint="eastAsia"/>
          <w:sz w:val="24"/>
          <w:szCs w:val="24"/>
        </w:rPr>
        <w:t>。顶棚铝板吊顶，高度</w:t>
      </w:r>
      <w:r>
        <w:rPr>
          <w:sz w:val="24"/>
          <w:szCs w:val="24"/>
        </w:rPr>
        <w:t>3</w:t>
      </w:r>
      <w:r>
        <w:rPr>
          <w:rFonts w:hint="eastAsia"/>
          <w:sz w:val="24"/>
          <w:szCs w:val="24"/>
        </w:rPr>
        <w:t>米，窗户位置安装窗帘（遮光），带罗马杆。</w:t>
      </w:r>
    </w:p>
    <w:p>
      <w:pPr>
        <w:spacing w:line="360" w:lineRule="auto"/>
        <w:rPr>
          <w:sz w:val="24"/>
          <w:szCs w:val="24"/>
        </w:rPr>
      </w:pPr>
      <w:r>
        <w:rPr>
          <w:rFonts w:hint="eastAsia"/>
          <w:sz w:val="24"/>
          <w:szCs w:val="24"/>
        </w:rPr>
        <w:t>（2）P</w:t>
      </w:r>
      <w:r>
        <w:rPr>
          <w:sz w:val="24"/>
          <w:szCs w:val="24"/>
        </w:rPr>
        <w:t>CR</w:t>
      </w:r>
      <w:r>
        <w:rPr>
          <w:rFonts w:hint="eastAsia"/>
          <w:sz w:val="24"/>
          <w:szCs w:val="24"/>
        </w:rPr>
        <w:t>室布置2组边台，每组边台长5</w:t>
      </w:r>
      <w:r>
        <w:rPr>
          <w:sz w:val="24"/>
          <w:szCs w:val="24"/>
        </w:rPr>
        <w:t>.7</w:t>
      </w:r>
      <w:r>
        <w:rPr>
          <w:rFonts w:hint="eastAsia"/>
          <w:sz w:val="24"/>
          <w:szCs w:val="24"/>
        </w:rPr>
        <w:t>米。落地窗帘。墙上开门洞，安装套装木门，样式颜色同周边门。</w:t>
      </w:r>
    </w:p>
    <w:p>
      <w:pPr>
        <w:spacing w:line="360" w:lineRule="auto"/>
        <w:rPr>
          <w:sz w:val="24"/>
          <w:szCs w:val="24"/>
        </w:rPr>
      </w:pPr>
      <w:r>
        <w:rPr>
          <w:rFonts w:hint="eastAsia"/>
          <w:sz w:val="24"/>
          <w:szCs w:val="24"/>
        </w:rPr>
        <w:t>（3）材料制备室和材料成型室用轻质隔墙分割，入室墙上开门洞，安装套装木门，样式颜色同周边门。材料制备室布置一组边台（带水槽）长2米，中央台带吊柜长4米。隔墙位置定制2组样品展示柜（免漆板）长</w:t>
      </w:r>
      <w:r>
        <w:rPr>
          <w:sz w:val="24"/>
          <w:szCs w:val="24"/>
        </w:rPr>
        <w:t>4.8</w:t>
      </w:r>
      <w:r>
        <w:rPr>
          <w:rFonts w:hint="eastAsia"/>
          <w:sz w:val="24"/>
          <w:szCs w:val="24"/>
        </w:rPr>
        <w:t>米。材料成型室，靠窗位置布置一组边台，窗帘下口至桌面1</w:t>
      </w:r>
      <w:r>
        <w:rPr>
          <w:sz w:val="24"/>
          <w:szCs w:val="24"/>
        </w:rPr>
        <w:t>0</w:t>
      </w:r>
      <w:r>
        <w:rPr>
          <w:rFonts w:hint="eastAsia"/>
          <w:sz w:val="24"/>
          <w:szCs w:val="24"/>
        </w:rPr>
        <w:t>厘米。隔墙上预留大功率电器插座。</w:t>
      </w:r>
    </w:p>
    <w:p>
      <w:pPr>
        <w:spacing w:line="360" w:lineRule="auto"/>
        <w:rPr>
          <w:sz w:val="24"/>
          <w:szCs w:val="24"/>
        </w:rPr>
      </w:pPr>
      <w:r>
        <w:rPr>
          <w:rFonts w:hint="eastAsia"/>
          <w:sz w:val="24"/>
          <w:szCs w:val="24"/>
        </w:rPr>
        <w:t>（4）材料合成室添置3组1</w:t>
      </w:r>
      <w:r>
        <w:rPr>
          <w:sz w:val="24"/>
          <w:szCs w:val="24"/>
        </w:rPr>
        <w:t>.8</w:t>
      </w:r>
      <w:r>
        <w:rPr>
          <w:rFonts w:hint="eastAsia"/>
          <w:sz w:val="24"/>
          <w:szCs w:val="24"/>
        </w:rPr>
        <w:t>米P</w:t>
      </w:r>
      <w:r>
        <w:rPr>
          <w:sz w:val="24"/>
          <w:szCs w:val="24"/>
        </w:rPr>
        <w:t>P</w:t>
      </w:r>
      <w:r>
        <w:rPr>
          <w:rFonts w:hint="eastAsia"/>
          <w:sz w:val="24"/>
          <w:szCs w:val="24"/>
        </w:rPr>
        <w:t>材质通风橱（带水），旁边定制小型通风试剂柜。中央实验台（带水槽和吊柜）长度4</w:t>
      </w:r>
      <w:r>
        <w:rPr>
          <w:sz w:val="24"/>
          <w:szCs w:val="24"/>
        </w:rPr>
        <w:t>.8</w:t>
      </w:r>
      <w:r>
        <w:rPr>
          <w:rFonts w:hint="eastAsia"/>
          <w:sz w:val="24"/>
          <w:szCs w:val="24"/>
        </w:rPr>
        <w:t>米，边台（带水槽）5</w:t>
      </w:r>
      <w:r>
        <w:rPr>
          <w:sz w:val="24"/>
          <w:szCs w:val="24"/>
        </w:rPr>
        <w:t>.9</w:t>
      </w:r>
      <w:r>
        <w:rPr>
          <w:rFonts w:hint="eastAsia"/>
          <w:sz w:val="24"/>
          <w:szCs w:val="24"/>
        </w:rPr>
        <w:t>米。</w:t>
      </w:r>
    </w:p>
    <w:p>
      <w:pPr>
        <w:spacing w:line="360" w:lineRule="auto"/>
        <w:rPr>
          <w:sz w:val="24"/>
          <w:szCs w:val="24"/>
        </w:rPr>
      </w:pPr>
      <w:r>
        <w:rPr>
          <w:rFonts w:hint="eastAsia"/>
          <w:sz w:val="24"/>
          <w:szCs w:val="24"/>
        </w:rPr>
        <w:t>2、技术要求</w:t>
      </w:r>
    </w:p>
    <w:p>
      <w:pPr>
        <w:spacing w:line="360" w:lineRule="auto"/>
        <w:rPr>
          <w:sz w:val="24"/>
          <w:szCs w:val="24"/>
        </w:rPr>
      </w:pPr>
      <w:r>
        <w:rPr>
          <w:rFonts w:hint="eastAsia"/>
          <w:sz w:val="24"/>
          <w:szCs w:val="24"/>
        </w:rPr>
        <w:t>（1）室内原水磨石地面清理洁净，上面做3</w:t>
      </w:r>
      <w:r>
        <w:rPr>
          <w:sz w:val="24"/>
          <w:szCs w:val="24"/>
        </w:rPr>
        <w:t>mm</w:t>
      </w:r>
      <w:r>
        <w:rPr>
          <w:rFonts w:hint="eastAsia"/>
          <w:sz w:val="24"/>
          <w:szCs w:val="24"/>
        </w:rPr>
        <w:t>后自流坪，面层铺2</w:t>
      </w:r>
      <w:r>
        <w:rPr>
          <w:sz w:val="24"/>
          <w:szCs w:val="24"/>
        </w:rPr>
        <w:t>mm</w:t>
      </w:r>
      <w:r>
        <w:rPr>
          <w:rFonts w:hint="eastAsia"/>
          <w:sz w:val="24"/>
          <w:szCs w:val="24"/>
        </w:rPr>
        <w:t>厚P</w:t>
      </w:r>
      <w:r>
        <w:rPr>
          <w:sz w:val="24"/>
          <w:szCs w:val="24"/>
        </w:rPr>
        <w:t>VC</w:t>
      </w:r>
      <w:r>
        <w:rPr>
          <w:rFonts w:hint="eastAsia"/>
          <w:sz w:val="24"/>
          <w:szCs w:val="24"/>
        </w:rPr>
        <w:t>地胶厚度。</w:t>
      </w:r>
    </w:p>
    <w:p>
      <w:pPr>
        <w:spacing w:line="360" w:lineRule="auto"/>
        <w:rPr>
          <w:sz w:val="24"/>
          <w:szCs w:val="24"/>
        </w:rPr>
      </w:pPr>
      <w:r>
        <w:rPr>
          <w:rFonts w:hint="eastAsia"/>
          <w:sz w:val="24"/>
          <w:szCs w:val="24"/>
        </w:rPr>
        <w:t>（2）墙面安装插座，管线面板在墙面地面暗敷，实验台位置安装高度</w:t>
      </w:r>
      <w:r>
        <w:rPr>
          <w:sz w:val="24"/>
          <w:szCs w:val="24"/>
        </w:rPr>
        <w:t>1.2</w:t>
      </w:r>
      <w:r>
        <w:rPr>
          <w:rFonts w:hint="eastAsia"/>
          <w:sz w:val="24"/>
          <w:szCs w:val="24"/>
        </w:rPr>
        <w:t>米，其他位置安装高度0</w:t>
      </w:r>
      <w:r>
        <w:rPr>
          <w:sz w:val="24"/>
          <w:szCs w:val="24"/>
        </w:rPr>
        <w:t>.3</w:t>
      </w:r>
      <w:r>
        <w:rPr>
          <w:rFonts w:hint="eastAsia"/>
          <w:sz w:val="24"/>
          <w:szCs w:val="24"/>
        </w:rPr>
        <w:t>米。窗帘为布艺窗帘，遮光度不低于9</w:t>
      </w:r>
      <w:r>
        <w:rPr>
          <w:sz w:val="24"/>
          <w:szCs w:val="24"/>
        </w:rPr>
        <w:t>5%</w:t>
      </w:r>
      <w:r>
        <w:rPr>
          <w:rFonts w:hint="eastAsia"/>
          <w:sz w:val="24"/>
          <w:szCs w:val="24"/>
        </w:rPr>
        <w:t>，配罗马杆，窗帘下口至实验台桌面上方</w:t>
      </w:r>
      <w:r>
        <w:rPr>
          <w:sz w:val="24"/>
          <w:szCs w:val="24"/>
        </w:rPr>
        <w:t>0.1</w:t>
      </w:r>
      <w:r>
        <w:rPr>
          <w:rFonts w:hint="eastAsia"/>
          <w:sz w:val="24"/>
          <w:szCs w:val="24"/>
        </w:rPr>
        <w:t>米或地面0</w:t>
      </w:r>
      <w:r>
        <w:rPr>
          <w:sz w:val="24"/>
          <w:szCs w:val="24"/>
        </w:rPr>
        <w:t>.1</w:t>
      </w:r>
      <w:r>
        <w:rPr>
          <w:rFonts w:hint="eastAsia"/>
          <w:sz w:val="24"/>
          <w:szCs w:val="24"/>
        </w:rPr>
        <w:t>米。颜色样式现场指定。</w:t>
      </w:r>
    </w:p>
    <w:p>
      <w:pPr>
        <w:spacing w:line="360" w:lineRule="auto"/>
        <w:rPr>
          <w:sz w:val="24"/>
          <w:szCs w:val="24"/>
        </w:rPr>
      </w:pPr>
      <w:r>
        <w:rPr>
          <w:rFonts w:hint="eastAsia"/>
          <w:sz w:val="24"/>
          <w:szCs w:val="24"/>
        </w:rPr>
        <w:t>（3）轻质隔墙为单层石膏板隔墙。实验台桌面为1</w:t>
      </w:r>
      <w:r>
        <w:rPr>
          <w:sz w:val="24"/>
          <w:szCs w:val="24"/>
        </w:rPr>
        <w:t>2mm</w:t>
      </w:r>
      <w:r>
        <w:rPr>
          <w:rFonts w:hint="eastAsia"/>
          <w:sz w:val="24"/>
          <w:szCs w:val="24"/>
        </w:rPr>
        <w:t>厚理化板，柜体采用1</w:t>
      </w:r>
      <w:r>
        <w:rPr>
          <w:sz w:val="24"/>
          <w:szCs w:val="24"/>
        </w:rPr>
        <w:t>8mm</w:t>
      </w:r>
      <w:r>
        <w:rPr>
          <w:rFonts w:hint="eastAsia"/>
          <w:sz w:val="24"/>
          <w:szCs w:val="24"/>
        </w:rPr>
        <w:t>三聚氰氨板。实验室专用三口水龙头水槽，详见施工图纸。</w:t>
      </w:r>
    </w:p>
    <w:p>
      <w:pPr>
        <w:spacing w:line="360" w:lineRule="auto"/>
        <w:rPr>
          <w:sz w:val="24"/>
          <w:szCs w:val="24"/>
        </w:rPr>
      </w:pPr>
      <w:r>
        <w:rPr>
          <w:rFonts w:hint="eastAsia"/>
          <w:sz w:val="24"/>
          <w:szCs w:val="24"/>
        </w:rPr>
        <w:t>（4）给水管自南侧给水管引入，沿吊顶墙面地埋暗敷至出水口，排水管道支管径5</w:t>
      </w:r>
      <w:r>
        <w:rPr>
          <w:sz w:val="24"/>
          <w:szCs w:val="24"/>
        </w:rPr>
        <w:t>0mm,</w:t>
      </w:r>
      <w:r>
        <w:rPr>
          <w:rFonts w:hint="eastAsia"/>
          <w:sz w:val="24"/>
          <w:szCs w:val="24"/>
        </w:rPr>
        <w:t>主管径</w:t>
      </w:r>
      <w:r>
        <w:rPr>
          <w:sz w:val="24"/>
          <w:szCs w:val="24"/>
        </w:rPr>
        <w:t>75mm</w:t>
      </w:r>
      <w:r>
        <w:rPr>
          <w:rFonts w:hint="eastAsia"/>
          <w:sz w:val="24"/>
          <w:szCs w:val="24"/>
        </w:rPr>
        <w:t>，从楼下吊顶引出至污水立管。</w:t>
      </w:r>
    </w:p>
    <w:p>
      <w:pPr>
        <w:spacing w:line="360" w:lineRule="auto"/>
        <w:rPr>
          <w:rFonts w:hint="eastAsia"/>
          <w:sz w:val="24"/>
          <w:szCs w:val="24"/>
        </w:rPr>
      </w:pPr>
      <w:r>
        <w:rPr>
          <w:rFonts w:hint="eastAsia"/>
          <w:sz w:val="24"/>
          <w:szCs w:val="24"/>
        </w:rPr>
        <w:t>（</w:t>
      </w:r>
      <w:r>
        <w:rPr>
          <w:sz w:val="24"/>
          <w:szCs w:val="24"/>
        </w:rPr>
        <w:t>5</w:t>
      </w:r>
      <w:r>
        <w:rPr>
          <w:rFonts w:hint="eastAsia"/>
          <w:sz w:val="24"/>
          <w:szCs w:val="24"/>
        </w:rPr>
        <w:t>）室内强弱从附近电井引出，电话线开通不在改造范围。</w:t>
      </w:r>
    </w:p>
    <w:p>
      <w:pPr>
        <w:spacing w:line="360" w:lineRule="auto"/>
        <w:rPr>
          <w:sz w:val="24"/>
          <w:szCs w:val="24"/>
        </w:rPr>
      </w:pPr>
    </w:p>
    <w:p>
      <w:pPr>
        <w:pStyle w:val="3"/>
        <w:snapToGrid w:val="0"/>
        <w:spacing w:before="0" w:after="0"/>
        <w:ind w:left="0" w:firstLine="0"/>
        <w:jc w:val="center"/>
        <w:rPr>
          <w:rFonts w:ascii="楷体" w:hAnsi="楷体" w:eastAsia="楷体"/>
          <w:szCs w:val="28"/>
        </w:rPr>
      </w:pPr>
      <w:r>
        <w:rPr>
          <w:rFonts w:hint="eastAsia" w:ascii="华文中宋" w:hAnsi="华文中宋" w:eastAsia="华文中宋"/>
          <w:color w:val="auto"/>
        </w:rPr>
        <w:br w:type="page"/>
      </w:r>
      <w:r>
        <w:rPr>
          <w:rFonts w:hint="eastAsia" w:ascii="华文中宋" w:hAnsi="华文中宋" w:eastAsia="华文中宋"/>
          <w:color w:val="auto"/>
        </w:rPr>
        <w:t>第六章  评分办法和评分细则</w:t>
      </w:r>
      <w:bookmarkEnd w:id="110"/>
    </w:p>
    <w:p>
      <w:pPr>
        <w:widowControl/>
        <w:shd w:val="clear" w:color="auto" w:fill="FFFFFF"/>
        <w:snapToGrid w:val="0"/>
        <w:spacing w:line="360" w:lineRule="auto"/>
        <w:ind w:firstLine="482"/>
        <w:rPr>
          <w:rFonts w:ascii="宋体" w:hAnsi="宋体" w:cs="Calibri"/>
          <w:color w:val="333333"/>
          <w:kern w:val="0"/>
          <w:szCs w:val="21"/>
        </w:rPr>
      </w:pPr>
      <w:bookmarkStart w:id="111" w:name="_Toc49763005"/>
      <w:r>
        <w:rPr>
          <w:rFonts w:hint="eastAsia" w:ascii="宋体" w:hAnsi="宋体" w:cs="Calibri"/>
          <w:b/>
          <w:bCs/>
          <w:color w:val="333333"/>
          <w:kern w:val="0"/>
          <w:szCs w:val="21"/>
          <w:shd w:val="clear" w:color="auto" w:fill="FFFFFF"/>
        </w:rPr>
        <w:t>1、评审分值分配(满分100分)</w:t>
      </w:r>
    </w:p>
    <w:p>
      <w:pPr>
        <w:pStyle w:val="13"/>
        <w:adjustRightInd w:val="0"/>
        <w:snapToGrid w:val="0"/>
        <w:spacing w:line="460" w:lineRule="exact"/>
        <w:ind w:firstLine="560"/>
        <w:rPr>
          <w:rFonts w:hAnsi="宋体" w:cs="Calibri"/>
          <w:color w:val="000000"/>
          <w:spacing w:val="0"/>
          <w:sz w:val="28"/>
          <w:szCs w:val="21"/>
          <w:shd w:val="clear" w:color="auto" w:fill="FFFFFF"/>
        </w:rPr>
      </w:pPr>
      <w:r>
        <w:rPr>
          <w:rFonts w:hint="eastAsia" w:hAnsi="宋体" w:cs="Calibri"/>
          <w:color w:val="000000"/>
          <w:spacing w:val="0"/>
          <w:sz w:val="28"/>
          <w:szCs w:val="21"/>
          <w:shd w:val="clear" w:color="auto" w:fill="FFFFFF"/>
        </w:rPr>
        <w:t>1.1报价得分占总分</w:t>
      </w:r>
      <w:r>
        <w:rPr>
          <w:rFonts w:hAnsi="宋体" w:cs="Calibri"/>
          <w:color w:val="000000"/>
          <w:spacing w:val="0"/>
          <w:sz w:val="28"/>
          <w:szCs w:val="21"/>
          <w:shd w:val="clear" w:color="auto" w:fill="FFFFFF"/>
        </w:rPr>
        <w:t>40</w:t>
      </w:r>
      <w:r>
        <w:rPr>
          <w:rFonts w:hint="eastAsia" w:hAnsi="宋体" w:cs="Calibri"/>
          <w:color w:val="000000"/>
          <w:spacing w:val="0"/>
          <w:sz w:val="28"/>
          <w:szCs w:val="21"/>
          <w:shd w:val="clear" w:color="auto" w:fill="FFFFFF"/>
        </w:rPr>
        <w:t>%,分值为</w:t>
      </w:r>
      <w:r>
        <w:rPr>
          <w:rFonts w:hAnsi="宋体" w:cs="Calibri"/>
          <w:color w:val="000000"/>
          <w:spacing w:val="0"/>
          <w:sz w:val="28"/>
          <w:szCs w:val="21"/>
          <w:shd w:val="clear" w:color="auto" w:fill="FFFFFF"/>
        </w:rPr>
        <w:t>40</w:t>
      </w:r>
      <w:r>
        <w:rPr>
          <w:rFonts w:hint="eastAsia" w:hAnsi="宋体" w:cs="Calibri"/>
          <w:color w:val="000000"/>
          <w:spacing w:val="0"/>
          <w:sz w:val="28"/>
          <w:szCs w:val="21"/>
          <w:shd w:val="clear" w:color="auto" w:fill="FFFFFF"/>
        </w:rPr>
        <w:t>分。</w:t>
      </w:r>
    </w:p>
    <w:p>
      <w:pPr>
        <w:pStyle w:val="13"/>
        <w:adjustRightInd w:val="0"/>
        <w:snapToGrid w:val="0"/>
        <w:spacing w:line="460" w:lineRule="exact"/>
        <w:ind w:firstLine="560"/>
        <w:rPr>
          <w:rFonts w:hAnsi="宋体" w:cs="Calibri"/>
          <w:color w:val="000000"/>
          <w:spacing w:val="0"/>
          <w:sz w:val="28"/>
          <w:szCs w:val="21"/>
          <w:shd w:val="clear" w:color="auto" w:fill="FFFFFF"/>
        </w:rPr>
      </w:pPr>
      <w:r>
        <w:rPr>
          <w:rFonts w:hint="eastAsia" w:hAnsi="宋体" w:cs="Calibri"/>
          <w:color w:val="000000"/>
          <w:spacing w:val="0"/>
          <w:sz w:val="28"/>
          <w:szCs w:val="21"/>
          <w:shd w:val="clear" w:color="auto" w:fill="FFFFFF"/>
        </w:rPr>
        <w:t>各投标单位有效报价最低报价作为基准报价（</w:t>
      </w:r>
      <w:r>
        <w:rPr>
          <w:rFonts w:hAnsi="宋体" w:cs="Calibri"/>
          <w:color w:val="000000"/>
          <w:spacing w:val="0"/>
          <w:sz w:val="28"/>
          <w:szCs w:val="21"/>
          <w:shd w:val="clear" w:color="auto" w:fill="FFFFFF"/>
        </w:rPr>
        <w:t>40</w:t>
      </w:r>
      <w:r>
        <w:rPr>
          <w:rFonts w:hint="eastAsia" w:hAnsi="宋体" w:cs="Calibri"/>
          <w:color w:val="000000"/>
          <w:spacing w:val="0"/>
          <w:sz w:val="28"/>
          <w:szCs w:val="21"/>
          <w:shd w:val="clear" w:color="auto" w:fill="FFFFFF"/>
        </w:rPr>
        <w:t>分）：</w:t>
      </w:r>
    </w:p>
    <w:p>
      <w:pPr>
        <w:pStyle w:val="13"/>
        <w:adjustRightInd w:val="0"/>
        <w:snapToGrid w:val="0"/>
        <w:spacing w:line="460" w:lineRule="exact"/>
        <w:ind w:firstLine="560"/>
        <w:rPr>
          <w:rFonts w:hAnsi="宋体" w:cs="Calibri"/>
          <w:color w:val="000000"/>
          <w:spacing w:val="0"/>
          <w:sz w:val="28"/>
          <w:szCs w:val="21"/>
          <w:shd w:val="clear" w:color="auto" w:fill="FFFFFF"/>
        </w:rPr>
      </w:pPr>
      <w:r>
        <w:rPr>
          <w:rFonts w:hint="eastAsia" w:hAnsi="宋体" w:cs="Calibri"/>
          <w:color w:val="000000"/>
          <w:spacing w:val="0"/>
          <w:sz w:val="28"/>
          <w:szCs w:val="21"/>
          <w:shd w:val="clear" w:color="auto" w:fill="FFFFFF"/>
        </w:rPr>
        <w:t>报价得分＝基准报价／投标人报价×</w:t>
      </w:r>
      <w:r>
        <w:rPr>
          <w:rFonts w:hAnsi="宋体" w:cs="Calibri"/>
          <w:color w:val="000000"/>
          <w:spacing w:val="0"/>
          <w:sz w:val="28"/>
          <w:szCs w:val="21"/>
          <w:shd w:val="clear" w:color="auto" w:fill="FFFFFF"/>
        </w:rPr>
        <w:t>40</w:t>
      </w:r>
      <w:r>
        <w:rPr>
          <w:rFonts w:hint="eastAsia" w:hAnsi="宋体" w:cs="Calibri"/>
          <w:color w:val="000000"/>
          <w:spacing w:val="0"/>
          <w:sz w:val="28"/>
          <w:szCs w:val="21"/>
          <w:shd w:val="clear" w:color="auto" w:fill="FFFFFF"/>
        </w:rPr>
        <w:t>（报价得分保留2位小数）</w:t>
      </w:r>
    </w:p>
    <w:p>
      <w:pPr>
        <w:pStyle w:val="13"/>
        <w:adjustRightInd w:val="0"/>
        <w:snapToGrid w:val="0"/>
        <w:spacing w:line="460" w:lineRule="exact"/>
        <w:ind w:firstLine="560"/>
        <w:rPr>
          <w:rFonts w:hAnsi="宋体" w:cs="Calibri"/>
          <w:color w:val="333333"/>
          <w:szCs w:val="21"/>
        </w:rPr>
      </w:pPr>
      <w:r>
        <w:rPr>
          <w:rFonts w:hint="eastAsia" w:hAnsi="宋体" w:cs="Calibri"/>
          <w:color w:val="000000"/>
          <w:spacing w:val="0"/>
          <w:sz w:val="28"/>
          <w:szCs w:val="21"/>
          <w:shd w:val="clear" w:color="auto" w:fill="FFFFFF"/>
        </w:rPr>
        <w:t>1.2技术分值为</w:t>
      </w:r>
      <w:r>
        <w:rPr>
          <w:rFonts w:hAnsi="宋体" w:cs="Calibri"/>
          <w:color w:val="000000"/>
          <w:spacing w:val="0"/>
          <w:sz w:val="28"/>
          <w:szCs w:val="21"/>
          <w:shd w:val="clear" w:color="auto" w:fill="FFFFFF"/>
        </w:rPr>
        <w:t>6</w:t>
      </w:r>
      <w:r>
        <w:rPr>
          <w:rFonts w:hint="eastAsia" w:hAnsi="宋体" w:cs="Calibri"/>
          <w:color w:val="000000"/>
          <w:spacing w:val="0"/>
          <w:sz w:val="28"/>
          <w:szCs w:val="21"/>
          <w:shd w:val="clear" w:color="auto" w:fill="FFFFFF"/>
        </w:rPr>
        <w:t>0分</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13"/>
        <w:gridCol w:w="838"/>
        <w:gridCol w:w="709"/>
        <w:gridCol w:w="5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gridSpan w:val="2"/>
            <w:vAlign w:val="center"/>
          </w:tcPr>
          <w:p>
            <w:pPr>
              <w:rPr>
                <w:rFonts w:ascii="Times New Roman" w:hAnsi="Times New Roman" w:eastAsia="宋体"/>
                <w:sz w:val="24"/>
                <w:szCs w:val="24"/>
              </w:rPr>
            </w:pPr>
            <w:r>
              <w:rPr>
                <w:rFonts w:ascii="Times New Roman" w:hAnsi="Times New Roman" w:eastAsia="宋体"/>
                <w:sz w:val="24"/>
                <w:szCs w:val="24"/>
              </w:rPr>
              <w:t>分值</w:t>
            </w:r>
          </w:p>
        </w:tc>
        <w:tc>
          <w:tcPr>
            <w:tcW w:w="7062" w:type="dxa"/>
            <w:gridSpan w:val="3"/>
            <w:vAlign w:val="center"/>
          </w:tcPr>
          <w:p>
            <w:pPr>
              <w:rPr>
                <w:rFonts w:ascii="Times New Roman" w:hAnsi="Times New Roman" w:eastAsia="宋体"/>
                <w:sz w:val="24"/>
                <w:szCs w:val="24"/>
              </w:rPr>
            </w:pPr>
            <w:r>
              <w:rPr>
                <w:rFonts w:ascii="Times New Roman" w:hAnsi="Times New Roman" w:eastAsia="宋体"/>
                <w:sz w:val="24"/>
                <w:szCs w:val="24"/>
              </w:rPr>
              <w:t>审查标准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vMerge w:val="restart"/>
            <w:vAlign w:val="center"/>
          </w:tcPr>
          <w:p>
            <w:pPr>
              <w:rPr>
                <w:rFonts w:ascii="Times New Roman" w:hAnsi="Times New Roman" w:eastAsia="宋体"/>
                <w:sz w:val="24"/>
                <w:szCs w:val="24"/>
              </w:rPr>
            </w:pPr>
            <w:r>
              <w:rPr>
                <w:rFonts w:ascii="Times New Roman" w:hAnsi="Times New Roman" w:eastAsia="宋体"/>
                <w:sz w:val="24"/>
                <w:szCs w:val="24"/>
              </w:rPr>
              <w:t>技术标评审（6</w:t>
            </w:r>
            <w:r>
              <w:rPr>
                <w:rFonts w:hint="eastAsia" w:ascii="Times New Roman" w:hAnsi="Times New Roman" w:eastAsia="宋体"/>
                <w:sz w:val="24"/>
                <w:szCs w:val="24"/>
              </w:rPr>
              <w:t>0</w:t>
            </w:r>
            <w:r>
              <w:rPr>
                <w:rFonts w:ascii="Times New Roman" w:hAnsi="Times New Roman" w:eastAsia="宋体"/>
                <w:sz w:val="24"/>
                <w:szCs w:val="24"/>
              </w:rPr>
              <w:t>分）</w:t>
            </w:r>
          </w:p>
        </w:tc>
        <w:tc>
          <w:tcPr>
            <w:tcW w:w="851" w:type="dxa"/>
            <w:gridSpan w:val="2"/>
            <w:vAlign w:val="center"/>
          </w:tcPr>
          <w:p>
            <w:pPr>
              <w:rPr>
                <w:rFonts w:ascii="Times New Roman" w:hAnsi="Times New Roman" w:eastAsia="宋体"/>
                <w:sz w:val="24"/>
                <w:szCs w:val="24"/>
              </w:rPr>
            </w:pPr>
            <w:r>
              <w:rPr>
                <w:rFonts w:ascii="Times New Roman" w:hAnsi="Times New Roman" w:eastAsia="宋体"/>
                <w:sz w:val="24"/>
                <w:szCs w:val="24"/>
              </w:rPr>
              <w:t>施工组织机构和人员组成</w:t>
            </w:r>
          </w:p>
        </w:tc>
        <w:tc>
          <w:tcPr>
            <w:tcW w:w="709" w:type="dxa"/>
            <w:vAlign w:val="center"/>
          </w:tcPr>
          <w:p>
            <w:pPr>
              <w:rPr>
                <w:rFonts w:ascii="Times New Roman" w:hAnsi="Times New Roman" w:eastAsia="宋体"/>
                <w:sz w:val="24"/>
                <w:szCs w:val="24"/>
              </w:rPr>
            </w:pPr>
            <w:r>
              <w:rPr>
                <w:rFonts w:ascii="Times New Roman" w:hAnsi="Times New Roman" w:eastAsia="宋体"/>
                <w:sz w:val="24"/>
                <w:szCs w:val="24"/>
              </w:rPr>
              <w:t>8分</w:t>
            </w:r>
          </w:p>
        </w:tc>
        <w:tc>
          <w:tcPr>
            <w:tcW w:w="5515" w:type="dxa"/>
            <w:vAlign w:val="center"/>
          </w:tcPr>
          <w:p>
            <w:pPr>
              <w:rPr>
                <w:rFonts w:ascii="Times New Roman" w:hAnsi="Times New Roman" w:eastAsia="宋体"/>
                <w:sz w:val="24"/>
                <w:szCs w:val="24"/>
              </w:rPr>
            </w:pPr>
            <w:r>
              <w:rPr>
                <w:rFonts w:ascii="Times New Roman" w:hAnsi="Times New Roman" w:eastAsia="宋体"/>
                <w:sz w:val="24"/>
                <w:szCs w:val="24"/>
              </w:rPr>
              <w:t>组织机构齐全，人员配备合理。</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6.1-8.0</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4.1-6.0</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2.1-4.0</w:t>
            </w:r>
            <w:r>
              <w:rPr>
                <w:rFonts w:ascii="Times New Roman" w:hAnsi="Times New Roman" w:eastAsia="宋体"/>
                <w:sz w:val="24"/>
                <w:szCs w:val="24"/>
              </w:rPr>
              <w:t>分。（4）方案存在明显缺陷的，得</w:t>
            </w:r>
            <w:r>
              <w:rPr>
                <w:rFonts w:hint="eastAsia" w:ascii="Times New Roman" w:hAnsi="Times New Roman" w:eastAsia="宋体"/>
                <w:sz w:val="24"/>
                <w:szCs w:val="24"/>
              </w:rPr>
              <w:t>0.1-2.0</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vMerge w:val="continue"/>
            <w:vAlign w:val="center"/>
          </w:tcPr>
          <w:p>
            <w:pPr>
              <w:rPr>
                <w:rFonts w:ascii="Times New Roman" w:hAnsi="Times New Roman" w:eastAsia="宋体"/>
                <w:sz w:val="24"/>
                <w:szCs w:val="24"/>
              </w:rPr>
            </w:pPr>
          </w:p>
        </w:tc>
        <w:tc>
          <w:tcPr>
            <w:tcW w:w="851" w:type="dxa"/>
            <w:gridSpan w:val="2"/>
            <w:vAlign w:val="center"/>
          </w:tcPr>
          <w:p>
            <w:pPr>
              <w:rPr>
                <w:rFonts w:ascii="Times New Roman" w:hAnsi="Times New Roman" w:eastAsia="宋体"/>
                <w:sz w:val="24"/>
                <w:szCs w:val="24"/>
              </w:rPr>
            </w:pPr>
            <w:r>
              <w:rPr>
                <w:rFonts w:hint="eastAsia" w:ascii="Times New Roman" w:hAnsi="Times New Roman" w:eastAsia="宋体"/>
                <w:sz w:val="24"/>
                <w:szCs w:val="24"/>
              </w:rPr>
              <w:t>资源配备计划</w:t>
            </w:r>
          </w:p>
        </w:tc>
        <w:tc>
          <w:tcPr>
            <w:tcW w:w="709" w:type="dxa"/>
            <w:vAlign w:val="center"/>
          </w:tcPr>
          <w:p>
            <w:pPr>
              <w:rPr>
                <w:rFonts w:ascii="Times New Roman" w:hAnsi="Times New Roman" w:eastAsia="宋体"/>
                <w:sz w:val="24"/>
                <w:szCs w:val="24"/>
              </w:rPr>
            </w:pPr>
            <w:r>
              <w:rPr>
                <w:rFonts w:ascii="Times New Roman" w:hAnsi="Times New Roman" w:eastAsia="宋体"/>
                <w:sz w:val="24"/>
                <w:szCs w:val="24"/>
              </w:rPr>
              <w:t>8</w:t>
            </w:r>
            <w:r>
              <w:rPr>
                <w:rFonts w:hint="eastAsia" w:ascii="Times New Roman" w:hAnsi="Times New Roman" w:eastAsia="宋体"/>
                <w:sz w:val="24"/>
                <w:szCs w:val="24"/>
              </w:rPr>
              <w:t>分</w:t>
            </w:r>
          </w:p>
        </w:tc>
        <w:tc>
          <w:tcPr>
            <w:tcW w:w="5515" w:type="dxa"/>
            <w:vAlign w:val="center"/>
          </w:tcPr>
          <w:p>
            <w:pPr>
              <w:rPr>
                <w:rFonts w:ascii="Times New Roman" w:hAnsi="Times New Roman" w:eastAsia="宋体"/>
                <w:sz w:val="24"/>
                <w:szCs w:val="24"/>
              </w:rPr>
            </w:pPr>
            <w:r>
              <w:rPr>
                <w:rFonts w:hint="eastAsia" w:ascii="Times New Roman" w:hAnsi="Times New Roman" w:eastAsia="宋体"/>
                <w:sz w:val="24"/>
                <w:szCs w:val="24"/>
              </w:rPr>
              <w:t>拟投入的人工、主要材料、主要施工机械、设备有详细计划且计划周密，劳动力安排合理，材料进场时间、数量、批次合理，设备数量、选型配置、进场数量、时间安排合理，满足施工需要。</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6.1-8.0</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4.1-6.0</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2.1-4.0</w:t>
            </w:r>
            <w:r>
              <w:rPr>
                <w:rFonts w:ascii="Times New Roman" w:hAnsi="Times New Roman" w:eastAsia="宋体"/>
                <w:sz w:val="24"/>
                <w:szCs w:val="24"/>
              </w:rPr>
              <w:t>分。（4）方案存在明显缺陷的，得</w:t>
            </w:r>
            <w:r>
              <w:rPr>
                <w:rFonts w:hint="eastAsia" w:ascii="Times New Roman" w:hAnsi="Times New Roman" w:eastAsia="宋体"/>
                <w:sz w:val="24"/>
                <w:szCs w:val="24"/>
              </w:rPr>
              <w:t>0.1-2.0</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0" w:hRule="atLeast"/>
        </w:trPr>
        <w:tc>
          <w:tcPr>
            <w:tcW w:w="696" w:type="dxa"/>
            <w:vMerge w:val="continue"/>
            <w:vAlign w:val="center"/>
          </w:tcPr>
          <w:p>
            <w:pPr>
              <w:rPr>
                <w:rFonts w:ascii="Times New Roman" w:hAnsi="Times New Roman" w:eastAsia="宋体"/>
                <w:sz w:val="24"/>
                <w:szCs w:val="24"/>
              </w:rPr>
            </w:pPr>
          </w:p>
        </w:tc>
        <w:tc>
          <w:tcPr>
            <w:tcW w:w="851" w:type="dxa"/>
            <w:gridSpan w:val="2"/>
            <w:vAlign w:val="center"/>
          </w:tcPr>
          <w:p>
            <w:pPr>
              <w:rPr>
                <w:rFonts w:ascii="Times New Roman" w:hAnsi="Times New Roman" w:eastAsia="宋体"/>
                <w:sz w:val="24"/>
                <w:szCs w:val="24"/>
              </w:rPr>
            </w:pPr>
            <w:r>
              <w:rPr>
                <w:rFonts w:ascii="Times New Roman" w:hAnsi="Times New Roman" w:eastAsia="宋体"/>
                <w:sz w:val="24"/>
                <w:szCs w:val="24"/>
              </w:rPr>
              <w:t>施工进度</w:t>
            </w:r>
            <w:r>
              <w:rPr>
                <w:rFonts w:hint="eastAsia" w:ascii="Times New Roman" w:hAnsi="Times New Roman" w:eastAsia="宋体"/>
                <w:sz w:val="24"/>
                <w:szCs w:val="24"/>
              </w:rPr>
              <w:t>保障</w:t>
            </w:r>
          </w:p>
        </w:tc>
        <w:tc>
          <w:tcPr>
            <w:tcW w:w="709" w:type="dxa"/>
            <w:vAlign w:val="center"/>
          </w:tcPr>
          <w:p>
            <w:pPr>
              <w:rPr>
                <w:rFonts w:ascii="Times New Roman" w:hAnsi="Times New Roman" w:eastAsia="宋体"/>
                <w:sz w:val="24"/>
                <w:szCs w:val="24"/>
              </w:rPr>
            </w:pPr>
            <w:r>
              <w:rPr>
                <w:rFonts w:ascii="Times New Roman" w:hAnsi="Times New Roman" w:eastAsia="宋体"/>
                <w:sz w:val="24"/>
                <w:szCs w:val="24"/>
              </w:rPr>
              <w:t>8分</w:t>
            </w:r>
          </w:p>
        </w:tc>
        <w:tc>
          <w:tcPr>
            <w:tcW w:w="5515" w:type="dxa"/>
            <w:vAlign w:val="center"/>
          </w:tcPr>
          <w:p>
            <w:pPr>
              <w:rPr>
                <w:rFonts w:ascii="Times New Roman" w:hAnsi="Times New Roman" w:eastAsia="宋体"/>
                <w:sz w:val="24"/>
                <w:szCs w:val="24"/>
              </w:rPr>
            </w:pPr>
            <w:r>
              <w:rPr>
                <w:rFonts w:ascii="Times New Roman" w:hAnsi="Times New Roman" w:eastAsia="宋体"/>
                <w:sz w:val="24"/>
                <w:szCs w:val="24"/>
              </w:rPr>
              <w:t>总施工工期目标明确，关键节点明确，各分项工程施工顺序安排恰当、工序衔接合理，进度计划安排科学。</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6.1-8.0</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4.1-6.0</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2.1-4.0</w:t>
            </w:r>
            <w:r>
              <w:rPr>
                <w:rFonts w:ascii="Times New Roman" w:hAnsi="Times New Roman" w:eastAsia="宋体"/>
                <w:sz w:val="24"/>
                <w:szCs w:val="24"/>
              </w:rPr>
              <w:t>分。（4）方案存在明显缺陷的，得</w:t>
            </w:r>
            <w:r>
              <w:rPr>
                <w:rFonts w:hint="eastAsia" w:ascii="Times New Roman" w:hAnsi="Times New Roman" w:eastAsia="宋体"/>
                <w:sz w:val="24"/>
                <w:szCs w:val="24"/>
              </w:rPr>
              <w:t>0.1-2.0</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2" w:hRule="atLeast"/>
        </w:trPr>
        <w:tc>
          <w:tcPr>
            <w:tcW w:w="696" w:type="dxa"/>
            <w:vMerge w:val="continue"/>
            <w:vAlign w:val="center"/>
          </w:tcPr>
          <w:p>
            <w:pPr>
              <w:rPr>
                <w:rFonts w:ascii="Times New Roman" w:hAnsi="Times New Roman" w:eastAsia="宋体"/>
                <w:sz w:val="24"/>
                <w:szCs w:val="24"/>
              </w:rPr>
            </w:pPr>
          </w:p>
        </w:tc>
        <w:tc>
          <w:tcPr>
            <w:tcW w:w="851" w:type="dxa"/>
            <w:gridSpan w:val="2"/>
            <w:vAlign w:val="center"/>
          </w:tcPr>
          <w:p>
            <w:pPr>
              <w:rPr>
                <w:rFonts w:ascii="Times New Roman" w:hAnsi="Times New Roman" w:eastAsia="宋体"/>
                <w:sz w:val="24"/>
                <w:szCs w:val="24"/>
              </w:rPr>
            </w:pPr>
            <w:r>
              <w:rPr>
                <w:rFonts w:ascii="Times New Roman" w:hAnsi="Times New Roman" w:eastAsia="宋体"/>
                <w:sz w:val="24"/>
                <w:szCs w:val="24"/>
              </w:rPr>
              <w:t>质量保证体系</w:t>
            </w:r>
          </w:p>
        </w:tc>
        <w:tc>
          <w:tcPr>
            <w:tcW w:w="709" w:type="dxa"/>
            <w:vAlign w:val="center"/>
          </w:tcPr>
          <w:p>
            <w:pPr>
              <w:rPr>
                <w:rFonts w:ascii="Times New Roman" w:hAnsi="Times New Roman" w:eastAsia="宋体"/>
                <w:sz w:val="24"/>
                <w:szCs w:val="24"/>
              </w:rPr>
            </w:pPr>
            <w:r>
              <w:rPr>
                <w:rFonts w:ascii="Times New Roman" w:hAnsi="Times New Roman" w:eastAsia="宋体"/>
                <w:sz w:val="24"/>
                <w:szCs w:val="24"/>
              </w:rPr>
              <w:t>8分</w:t>
            </w:r>
          </w:p>
        </w:tc>
        <w:tc>
          <w:tcPr>
            <w:tcW w:w="5515" w:type="dxa"/>
            <w:vAlign w:val="center"/>
          </w:tcPr>
          <w:p>
            <w:pPr>
              <w:rPr>
                <w:rFonts w:ascii="Times New Roman" w:hAnsi="Times New Roman" w:eastAsia="宋体"/>
                <w:sz w:val="24"/>
                <w:szCs w:val="24"/>
              </w:rPr>
            </w:pPr>
            <w:r>
              <w:rPr>
                <w:rFonts w:ascii="Times New Roman" w:hAnsi="Times New Roman" w:eastAsia="宋体"/>
                <w:sz w:val="24"/>
                <w:szCs w:val="24"/>
              </w:rPr>
              <w:t>质量管理体系完善，工程质量</w:t>
            </w:r>
            <w:r>
              <w:rPr>
                <w:rFonts w:hint="eastAsia" w:ascii="Times New Roman" w:hAnsi="Times New Roman" w:eastAsia="宋体"/>
                <w:sz w:val="24"/>
                <w:szCs w:val="24"/>
              </w:rPr>
              <w:t>保证</w:t>
            </w:r>
            <w:r>
              <w:rPr>
                <w:rFonts w:ascii="Times New Roman" w:hAnsi="Times New Roman" w:eastAsia="宋体"/>
                <w:sz w:val="24"/>
                <w:szCs w:val="24"/>
              </w:rPr>
              <w:t>措施完善，按单位、分部和分项分解细化</w:t>
            </w:r>
            <w:r>
              <w:rPr>
                <w:rFonts w:hint="eastAsia" w:ascii="Times New Roman" w:hAnsi="Times New Roman" w:eastAsia="宋体"/>
                <w:sz w:val="24"/>
                <w:szCs w:val="24"/>
              </w:rPr>
              <w:t>，</w:t>
            </w:r>
            <w:r>
              <w:rPr>
                <w:rFonts w:ascii="Times New Roman" w:hAnsi="Times New Roman" w:eastAsia="宋体"/>
                <w:sz w:val="24"/>
                <w:szCs w:val="24"/>
              </w:rPr>
              <w:t>具体明确，制度健全，能确保工程质量</w:t>
            </w:r>
            <w:r>
              <w:rPr>
                <w:rFonts w:hint="eastAsia" w:ascii="Times New Roman" w:hAnsi="Times New Roman" w:eastAsia="宋体"/>
                <w:sz w:val="24"/>
                <w:szCs w:val="24"/>
              </w:rPr>
              <w:t>满足要求。</w:t>
            </w:r>
            <w:r>
              <w:rPr>
                <w:rFonts w:ascii="Times New Roman" w:hAnsi="Times New Roman" w:eastAsia="宋体"/>
                <w:sz w:val="24"/>
                <w:szCs w:val="24"/>
              </w:rPr>
              <w:t>对于本工程重点、难点及关键环节的认识，以及对重点、难点及关键环节有应对措施，措施具体可行，并备有必要预案。</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6.1-8.0</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4.1-6.0</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2.1-4.0</w:t>
            </w:r>
            <w:r>
              <w:rPr>
                <w:rFonts w:ascii="Times New Roman" w:hAnsi="Times New Roman" w:eastAsia="宋体"/>
                <w:sz w:val="24"/>
                <w:szCs w:val="24"/>
              </w:rPr>
              <w:t>分。（4）方案存在明显缺陷的，得</w:t>
            </w:r>
            <w:r>
              <w:rPr>
                <w:rFonts w:hint="eastAsia" w:ascii="Times New Roman" w:hAnsi="Times New Roman" w:eastAsia="宋体"/>
                <w:sz w:val="24"/>
                <w:szCs w:val="24"/>
              </w:rPr>
              <w:t>0.1-2.0</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4" w:hRule="atLeast"/>
        </w:trPr>
        <w:tc>
          <w:tcPr>
            <w:tcW w:w="696" w:type="dxa"/>
            <w:vMerge w:val="continue"/>
            <w:vAlign w:val="center"/>
          </w:tcPr>
          <w:p>
            <w:pPr>
              <w:rPr>
                <w:rFonts w:ascii="Times New Roman" w:hAnsi="Times New Roman" w:eastAsia="宋体"/>
                <w:sz w:val="24"/>
                <w:szCs w:val="24"/>
              </w:rPr>
            </w:pPr>
          </w:p>
        </w:tc>
        <w:tc>
          <w:tcPr>
            <w:tcW w:w="851" w:type="dxa"/>
            <w:gridSpan w:val="2"/>
            <w:vAlign w:val="center"/>
          </w:tcPr>
          <w:p>
            <w:pPr>
              <w:rPr>
                <w:rFonts w:ascii="Times New Roman" w:hAnsi="Times New Roman" w:eastAsia="宋体"/>
                <w:sz w:val="24"/>
                <w:szCs w:val="24"/>
              </w:rPr>
            </w:pPr>
            <w:r>
              <w:rPr>
                <w:rFonts w:ascii="Times New Roman" w:hAnsi="Times New Roman" w:eastAsia="宋体"/>
                <w:sz w:val="24"/>
                <w:szCs w:val="24"/>
              </w:rPr>
              <w:t>安全文明施工</w:t>
            </w:r>
          </w:p>
        </w:tc>
        <w:tc>
          <w:tcPr>
            <w:tcW w:w="709" w:type="dxa"/>
            <w:vAlign w:val="center"/>
          </w:tcPr>
          <w:p>
            <w:pPr>
              <w:rPr>
                <w:rFonts w:ascii="Times New Roman" w:hAnsi="Times New Roman" w:eastAsia="宋体"/>
                <w:sz w:val="24"/>
                <w:szCs w:val="24"/>
              </w:rPr>
            </w:pPr>
            <w:r>
              <w:rPr>
                <w:rFonts w:ascii="Times New Roman" w:hAnsi="Times New Roman" w:eastAsia="宋体"/>
                <w:sz w:val="24"/>
                <w:szCs w:val="24"/>
              </w:rPr>
              <w:t>8分</w:t>
            </w:r>
          </w:p>
        </w:tc>
        <w:tc>
          <w:tcPr>
            <w:tcW w:w="5515" w:type="dxa"/>
            <w:vAlign w:val="center"/>
          </w:tcPr>
          <w:p>
            <w:pPr>
              <w:rPr>
                <w:rFonts w:ascii="Times New Roman" w:hAnsi="Times New Roman" w:eastAsia="宋体"/>
                <w:sz w:val="24"/>
                <w:szCs w:val="24"/>
              </w:rPr>
            </w:pPr>
            <w:r>
              <w:rPr>
                <w:rFonts w:ascii="Times New Roman" w:hAnsi="Times New Roman" w:eastAsia="宋体"/>
                <w:sz w:val="24"/>
                <w:szCs w:val="24"/>
              </w:rPr>
              <w:t>安全保障体系完善，安全措施或制度健全</w:t>
            </w:r>
            <w:r>
              <w:rPr>
                <w:rFonts w:hint="eastAsia" w:ascii="Times New Roman" w:hAnsi="Times New Roman" w:eastAsia="宋体"/>
                <w:sz w:val="24"/>
                <w:szCs w:val="24"/>
              </w:rPr>
              <w:t>，</w:t>
            </w:r>
            <w:r>
              <w:rPr>
                <w:rFonts w:ascii="Times New Roman" w:hAnsi="Times New Roman" w:eastAsia="宋体"/>
                <w:sz w:val="24"/>
                <w:szCs w:val="24"/>
              </w:rPr>
              <w:t>有明确的环保及文明施工目标及体系。</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6.1-8.0</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4.1-6.0</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2.1-4.0</w:t>
            </w:r>
            <w:r>
              <w:rPr>
                <w:rFonts w:ascii="Times New Roman" w:hAnsi="Times New Roman" w:eastAsia="宋体"/>
                <w:sz w:val="24"/>
                <w:szCs w:val="24"/>
              </w:rPr>
              <w:t>分。（4）方案存在明显缺陷的，得</w:t>
            </w:r>
            <w:r>
              <w:rPr>
                <w:rFonts w:hint="eastAsia" w:ascii="Times New Roman" w:hAnsi="Times New Roman" w:eastAsia="宋体"/>
                <w:sz w:val="24"/>
                <w:szCs w:val="24"/>
              </w:rPr>
              <w:t>0.1-2.0</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1" w:hRule="atLeast"/>
        </w:trPr>
        <w:tc>
          <w:tcPr>
            <w:tcW w:w="696" w:type="dxa"/>
            <w:vMerge w:val="continue"/>
            <w:vAlign w:val="center"/>
          </w:tcPr>
          <w:p>
            <w:pPr>
              <w:rPr>
                <w:rFonts w:ascii="Times New Roman" w:hAnsi="Times New Roman" w:eastAsia="宋体"/>
                <w:sz w:val="24"/>
                <w:szCs w:val="24"/>
              </w:rPr>
            </w:pPr>
          </w:p>
        </w:tc>
        <w:tc>
          <w:tcPr>
            <w:tcW w:w="851" w:type="dxa"/>
            <w:gridSpan w:val="2"/>
            <w:vAlign w:val="center"/>
          </w:tcPr>
          <w:p>
            <w:pPr>
              <w:rPr>
                <w:rFonts w:ascii="Times New Roman" w:hAnsi="Times New Roman" w:eastAsia="宋体"/>
                <w:sz w:val="24"/>
                <w:szCs w:val="24"/>
              </w:rPr>
            </w:pPr>
            <w:r>
              <w:rPr>
                <w:rFonts w:hint="eastAsia" w:ascii="Times New Roman" w:hAnsi="Times New Roman" w:eastAsia="宋体"/>
                <w:sz w:val="24"/>
                <w:szCs w:val="24"/>
              </w:rPr>
              <w:t>施工方案</w:t>
            </w:r>
          </w:p>
        </w:tc>
        <w:tc>
          <w:tcPr>
            <w:tcW w:w="709" w:type="dxa"/>
            <w:vAlign w:val="center"/>
          </w:tcPr>
          <w:p>
            <w:pPr>
              <w:rPr>
                <w:rFonts w:ascii="Times New Roman" w:hAnsi="Times New Roman" w:eastAsia="宋体"/>
                <w:sz w:val="24"/>
                <w:szCs w:val="24"/>
              </w:rPr>
            </w:pPr>
            <w:r>
              <w:rPr>
                <w:rFonts w:ascii="Times New Roman" w:hAnsi="Times New Roman" w:eastAsia="宋体"/>
                <w:sz w:val="24"/>
                <w:szCs w:val="24"/>
              </w:rPr>
              <w:t>12</w:t>
            </w:r>
            <w:r>
              <w:rPr>
                <w:rFonts w:hint="eastAsia" w:ascii="Times New Roman" w:hAnsi="Times New Roman" w:eastAsia="宋体"/>
                <w:sz w:val="24"/>
                <w:szCs w:val="24"/>
              </w:rPr>
              <w:t>分</w:t>
            </w:r>
          </w:p>
        </w:tc>
        <w:tc>
          <w:tcPr>
            <w:tcW w:w="5515" w:type="dxa"/>
            <w:vAlign w:val="center"/>
          </w:tcPr>
          <w:p>
            <w:pPr>
              <w:rPr>
                <w:rFonts w:ascii="Times New Roman" w:hAnsi="Times New Roman" w:eastAsia="宋体"/>
                <w:sz w:val="24"/>
                <w:szCs w:val="24"/>
              </w:rPr>
            </w:pPr>
            <w:r>
              <w:rPr>
                <w:rFonts w:hint="eastAsia" w:ascii="Times New Roman" w:hAnsi="Times New Roman" w:eastAsia="宋体"/>
                <w:sz w:val="24"/>
                <w:szCs w:val="24"/>
              </w:rPr>
              <w:t>各主要分部施工方法符合项目实际，须有详尽的施工技术方案，工艺先进，方法科学合理、可行，能指导具体施工并确保质量、进度与安全。</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9.1-12.0</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6.1-9.0</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3.1-6.0</w:t>
            </w:r>
            <w:r>
              <w:rPr>
                <w:rFonts w:ascii="Times New Roman" w:hAnsi="Times New Roman" w:eastAsia="宋体"/>
                <w:sz w:val="24"/>
                <w:szCs w:val="24"/>
              </w:rPr>
              <w:t>分。（4）方案存在明显缺陷的，得</w:t>
            </w:r>
            <w:r>
              <w:rPr>
                <w:rFonts w:hint="eastAsia" w:ascii="Times New Roman" w:hAnsi="Times New Roman" w:eastAsia="宋体"/>
                <w:sz w:val="24"/>
                <w:szCs w:val="24"/>
              </w:rPr>
              <w:t>0.1-3.0</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trPr>
        <w:tc>
          <w:tcPr>
            <w:tcW w:w="696" w:type="dxa"/>
            <w:vMerge w:val="continue"/>
            <w:vAlign w:val="center"/>
          </w:tcPr>
          <w:p>
            <w:pPr>
              <w:rPr>
                <w:rFonts w:ascii="Times New Roman" w:hAnsi="Times New Roman" w:eastAsia="宋体"/>
                <w:sz w:val="24"/>
                <w:szCs w:val="24"/>
              </w:rPr>
            </w:pPr>
          </w:p>
        </w:tc>
        <w:tc>
          <w:tcPr>
            <w:tcW w:w="851" w:type="dxa"/>
            <w:gridSpan w:val="2"/>
            <w:vAlign w:val="center"/>
          </w:tcPr>
          <w:p>
            <w:pPr>
              <w:rPr>
                <w:rFonts w:ascii="Times New Roman" w:hAnsi="Times New Roman" w:eastAsia="宋体"/>
                <w:sz w:val="24"/>
                <w:szCs w:val="24"/>
              </w:rPr>
            </w:pPr>
            <w:r>
              <w:rPr>
                <w:rFonts w:hint="eastAsia" w:ascii="Times New Roman" w:hAnsi="Times New Roman" w:eastAsia="宋体"/>
                <w:sz w:val="24"/>
                <w:szCs w:val="24"/>
              </w:rPr>
              <w:t>业绩</w:t>
            </w:r>
          </w:p>
        </w:tc>
        <w:tc>
          <w:tcPr>
            <w:tcW w:w="709" w:type="dxa"/>
            <w:vAlign w:val="center"/>
          </w:tcPr>
          <w:p>
            <w:pPr>
              <w:rPr>
                <w:rFonts w:ascii="Times New Roman" w:hAnsi="Times New Roman" w:eastAsia="宋体"/>
                <w:sz w:val="24"/>
                <w:szCs w:val="24"/>
              </w:rPr>
            </w:pPr>
            <w:r>
              <w:rPr>
                <w:rFonts w:ascii="Times New Roman" w:hAnsi="Times New Roman" w:eastAsia="宋体"/>
                <w:sz w:val="24"/>
                <w:szCs w:val="24"/>
              </w:rPr>
              <w:t>6分</w:t>
            </w:r>
          </w:p>
        </w:tc>
        <w:tc>
          <w:tcPr>
            <w:tcW w:w="5515" w:type="dxa"/>
            <w:vAlign w:val="center"/>
          </w:tcPr>
          <w:p>
            <w:pPr>
              <w:rPr>
                <w:rFonts w:ascii="Times New Roman" w:hAnsi="Times New Roman" w:eastAsia="宋体"/>
                <w:sz w:val="24"/>
                <w:szCs w:val="24"/>
              </w:rPr>
            </w:pPr>
            <w:r>
              <w:rPr>
                <w:rFonts w:hint="eastAsia" w:ascii="Times New Roman" w:hAnsi="Times New Roman" w:eastAsia="宋体"/>
                <w:sz w:val="24"/>
                <w:szCs w:val="24"/>
              </w:rPr>
              <w:t>自</w:t>
            </w:r>
            <w:r>
              <w:rPr>
                <w:rFonts w:ascii="Times New Roman" w:hAnsi="Times New Roman" w:eastAsia="宋体"/>
                <w:sz w:val="24"/>
                <w:szCs w:val="24"/>
              </w:rPr>
              <w:t>2020年7月1日至磋商时间承担涉及</w:t>
            </w:r>
            <w:r>
              <w:rPr>
                <w:rFonts w:hint="eastAsia" w:ascii="Times New Roman" w:hAnsi="Times New Roman" w:eastAsia="宋体"/>
                <w:sz w:val="24"/>
                <w:szCs w:val="24"/>
              </w:rPr>
              <w:t>净化</w:t>
            </w:r>
            <w:r>
              <w:rPr>
                <w:rFonts w:ascii="Times New Roman" w:hAnsi="Times New Roman" w:eastAsia="宋体"/>
                <w:sz w:val="24"/>
                <w:szCs w:val="24"/>
              </w:rPr>
              <w:t>实验室</w:t>
            </w:r>
            <w:r>
              <w:rPr>
                <w:rFonts w:hint="eastAsia" w:ascii="Times New Roman" w:hAnsi="Times New Roman" w:eastAsia="宋体"/>
                <w:sz w:val="24"/>
                <w:szCs w:val="24"/>
              </w:rPr>
              <w:t>的</w:t>
            </w:r>
            <w:r>
              <w:rPr>
                <w:rFonts w:ascii="Times New Roman" w:hAnsi="Times New Roman" w:eastAsia="宋体"/>
                <w:sz w:val="24"/>
                <w:szCs w:val="24"/>
              </w:rPr>
              <w:t>施工业绩，每提供一项得3分，最多得6分。认定业绩的依据为施工合同和竣工验收报告（或建设单位提供的完工证明），上述材料的复印件装订在响应文件中。业绩时间以竣工验收报告（或建设单位提供的完工证明）中载明的竣工验收时间为准。如业绩材料不能反映所需信息，则需提供建设单位加盖公章的证明，否则业绩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trPr>
        <w:tc>
          <w:tcPr>
            <w:tcW w:w="696" w:type="dxa"/>
            <w:vAlign w:val="center"/>
          </w:tcPr>
          <w:p>
            <w:pPr>
              <w:rPr>
                <w:rFonts w:ascii="Times New Roman" w:hAnsi="Times New Roman" w:eastAsia="宋体"/>
                <w:sz w:val="24"/>
                <w:szCs w:val="24"/>
              </w:rPr>
            </w:pPr>
          </w:p>
        </w:tc>
        <w:tc>
          <w:tcPr>
            <w:tcW w:w="851" w:type="dxa"/>
            <w:gridSpan w:val="2"/>
            <w:vAlign w:val="center"/>
          </w:tcPr>
          <w:p>
            <w:pPr>
              <w:rPr>
                <w:rFonts w:ascii="Times New Roman" w:hAnsi="Times New Roman" w:eastAsia="宋体"/>
                <w:sz w:val="24"/>
                <w:szCs w:val="24"/>
              </w:rPr>
            </w:pPr>
            <w:r>
              <w:rPr>
                <w:rFonts w:ascii="Times New Roman" w:hAnsi="Times New Roman" w:eastAsia="宋体"/>
                <w:sz w:val="24"/>
                <w:szCs w:val="24"/>
              </w:rPr>
              <w:t>售后</w:t>
            </w:r>
            <w:r>
              <w:rPr>
                <w:rFonts w:hint="eastAsia" w:ascii="Times New Roman" w:hAnsi="Times New Roman" w:eastAsia="宋体"/>
                <w:sz w:val="24"/>
                <w:szCs w:val="24"/>
              </w:rPr>
              <w:t>服务方案</w:t>
            </w:r>
          </w:p>
        </w:tc>
        <w:tc>
          <w:tcPr>
            <w:tcW w:w="709" w:type="dxa"/>
            <w:vAlign w:val="center"/>
          </w:tcPr>
          <w:p>
            <w:pPr>
              <w:rPr>
                <w:rFonts w:ascii="Times New Roman" w:hAnsi="Times New Roman" w:eastAsia="宋体"/>
                <w:sz w:val="24"/>
                <w:szCs w:val="24"/>
              </w:rPr>
            </w:pPr>
            <w:r>
              <w:rPr>
                <w:rFonts w:ascii="Times New Roman" w:hAnsi="Times New Roman" w:eastAsia="宋体"/>
                <w:sz w:val="24"/>
                <w:szCs w:val="24"/>
              </w:rPr>
              <w:t>2分</w:t>
            </w:r>
          </w:p>
        </w:tc>
        <w:tc>
          <w:tcPr>
            <w:tcW w:w="5515" w:type="dxa"/>
            <w:vAlign w:val="center"/>
          </w:tcPr>
          <w:p>
            <w:pPr>
              <w:rPr>
                <w:rFonts w:ascii="Times New Roman" w:hAnsi="Times New Roman" w:eastAsia="宋体"/>
                <w:sz w:val="24"/>
                <w:szCs w:val="24"/>
              </w:rPr>
            </w:pPr>
            <w:r>
              <w:rPr>
                <w:rFonts w:ascii="Times New Roman" w:hAnsi="Times New Roman" w:eastAsia="宋体"/>
                <w:sz w:val="24"/>
                <w:szCs w:val="24"/>
              </w:rPr>
              <w:t>包括保修年限</w:t>
            </w:r>
            <w:r>
              <w:rPr>
                <w:rFonts w:hint="eastAsia" w:ascii="Times New Roman" w:hAnsi="Times New Roman" w:eastAsia="宋体"/>
                <w:sz w:val="24"/>
                <w:szCs w:val="24"/>
              </w:rPr>
              <w:t>、</w:t>
            </w:r>
            <w:r>
              <w:rPr>
                <w:rFonts w:ascii="Times New Roman" w:hAnsi="Times New Roman" w:eastAsia="宋体"/>
                <w:sz w:val="24"/>
                <w:szCs w:val="24"/>
              </w:rPr>
              <w:t>服务标准</w:t>
            </w:r>
            <w:r>
              <w:rPr>
                <w:rFonts w:hint="eastAsia" w:ascii="Times New Roman" w:hAnsi="Times New Roman" w:eastAsia="宋体"/>
                <w:sz w:val="24"/>
                <w:szCs w:val="24"/>
              </w:rPr>
              <w:t>、</w:t>
            </w:r>
            <w:r>
              <w:rPr>
                <w:rFonts w:ascii="Times New Roman" w:hAnsi="Times New Roman" w:eastAsia="宋体"/>
                <w:sz w:val="24"/>
                <w:szCs w:val="24"/>
              </w:rPr>
              <w:t>人员配备</w:t>
            </w:r>
            <w:r>
              <w:rPr>
                <w:rFonts w:hint="eastAsia" w:ascii="Times New Roman" w:hAnsi="Times New Roman" w:eastAsia="宋体"/>
                <w:sz w:val="24"/>
                <w:szCs w:val="24"/>
              </w:rPr>
              <w:t>、</w:t>
            </w:r>
            <w:r>
              <w:rPr>
                <w:rFonts w:ascii="Times New Roman" w:hAnsi="Times New Roman" w:eastAsia="宋体"/>
                <w:sz w:val="24"/>
                <w:szCs w:val="24"/>
              </w:rPr>
              <w:t>维修及保障措施等，根据供应商承诺情况</w:t>
            </w:r>
            <w:r>
              <w:rPr>
                <w:rFonts w:hint="eastAsia" w:ascii="Times New Roman" w:hAnsi="Times New Roman" w:eastAsia="宋体"/>
                <w:sz w:val="24"/>
                <w:szCs w:val="24"/>
              </w:rPr>
              <w:t>得0.1-</w:t>
            </w:r>
            <w:r>
              <w:rPr>
                <w:rFonts w:ascii="Times New Roman" w:hAnsi="Times New Roman" w:eastAsia="宋体"/>
                <w:sz w:val="24"/>
                <w:szCs w:val="24"/>
              </w:rPr>
              <w:t>2</w:t>
            </w:r>
            <w:r>
              <w:rPr>
                <w:rFonts w:hint="eastAsia" w:ascii="Times New Roman" w:hAnsi="Times New Roman" w:eastAsia="宋体"/>
                <w:sz w:val="24"/>
                <w:szCs w:val="24"/>
              </w:rPr>
              <w:t>.0</w:t>
            </w:r>
            <w:r>
              <w:rPr>
                <w:rFonts w:ascii="Times New Roman" w:hAnsi="Times New Roman" w:eastAsia="宋体"/>
                <w:sz w:val="24"/>
                <w:szCs w:val="24"/>
              </w:rPr>
              <w:t>分</w:t>
            </w:r>
            <w:r>
              <w:rPr>
                <w:rFonts w:hint="eastAsia" w:ascii="Times New Roman" w:hAnsi="Times New Roman" w:eastAsia="宋体"/>
                <w:sz w:val="24"/>
                <w:szCs w:val="24"/>
              </w:rPr>
              <w:t>；无售后服务方案的，得0分</w:t>
            </w:r>
            <w:r>
              <w:rPr>
                <w:rFonts w:ascii="Times New Roman" w:hAnsi="Times New Roman" w:eastAsia="宋体"/>
                <w:sz w:val="24"/>
                <w:szCs w:val="24"/>
              </w:rPr>
              <w:t>。</w:t>
            </w:r>
          </w:p>
        </w:tc>
      </w:tr>
    </w:tbl>
    <w:p>
      <w:pPr>
        <w:widowControl/>
        <w:adjustRightInd w:val="0"/>
        <w:snapToGrid w:val="0"/>
        <w:spacing w:line="360" w:lineRule="auto"/>
        <w:ind w:firstLine="562" w:firstLineChars="200"/>
        <w:rPr>
          <w:rFonts w:ascii="宋体" w:hAnsi="宋体" w:cs="Calibri"/>
          <w:b/>
          <w:bCs/>
          <w:color w:val="000000"/>
          <w:kern w:val="0"/>
          <w:szCs w:val="21"/>
          <w:shd w:val="clear" w:color="auto" w:fill="FFFFFF"/>
        </w:rPr>
      </w:pPr>
    </w:p>
    <w:p>
      <w:pPr>
        <w:widowControl/>
        <w:adjustRightInd w:val="0"/>
        <w:snapToGrid w:val="0"/>
        <w:spacing w:line="360" w:lineRule="auto"/>
        <w:ind w:firstLine="562" w:firstLineChars="200"/>
        <w:rPr>
          <w:rFonts w:ascii="宋体" w:hAnsi="宋体" w:cs="Calibri"/>
          <w:color w:val="333333"/>
          <w:kern w:val="0"/>
          <w:szCs w:val="21"/>
        </w:rPr>
      </w:pPr>
      <w:r>
        <w:rPr>
          <w:rFonts w:hint="eastAsia" w:ascii="宋体" w:hAnsi="宋体" w:cs="Calibri"/>
          <w:b/>
          <w:bCs/>
          <w:color w:val="000000"/>
          <w:kern w:val="0"/>
          <w:szCs w:val="21"/>
          <w:shd w:val="clear" w:color="auto" w:fill="FFFFFF"/>
        </w:rPr>
        <w:t>2.高分优先原则。</w:t>
      </w:r>
      <w:r>
        <w:rPr>
          <w:rFonts w:hint="eastAsia" w:ascii="宋体" w:hAnsi="宋体" w:cs="Calibri"/>
          <w:color w:val="000000"/>
          <w:kern w:val="0"/>
          <w:szCs w:val="21"/>
          <w:shd w:val="clear" w:color="auto" w:fill="FFFFFF"/>
        </w:rPr>
        <w:t>衡量投标文件满足招标文件规定各项评审标准的程度，折算为综合得分分值，依据每个投标人的综合得分由高到低，依次确定排名顺序。满分为100分（数值计算结果均保留两位小数，第三位四舍五入）</w:t>
      </w:r>
    </w:p>
    <w:p>
      <w:pPr>
        <w:pStyle w:val="13"/>
        <w:adjustRightInd w:val="0"/>
        <w:snapToGrid w:val="0"/>
        <w:spacing w:line="460" w:lineRule="exact"/>
        <w:ind w:firstLine="560"/>
        <w:rPr>
          <w:rFonts w:ascii="仿宋_GB2312" w:hAnsi="楷体" w:eastAsia="仿宋_GB2312"/>
          <w:spacing w:val="0"/>
          <w:sz w:val="28"/>
          <w:szCs w:val="28"/>
        </w:rPr>
      </w:pPr>
    </w:p>
    <w:p>
      <w:pPr>
        <w:pStyle w:val="13"/>
        <w:adjustRightInd w:val="0"/>
        <w:snapToGrid w:val="0"/>
        <w:spacing w:line="460" w:lineRule="exact"/>
        <w:ind w:firstLine="560"/>
        <w:rPr>
          <w:rFonts w:ascii="仿宋_GB2312" w:hAnsi="楷体" w:eastAsia="仿宋_GB2312"/>
          <w:spacing w:val="0"/>
          <w:sz w:val="28"/>
          <w:szCs w:val="28"/>
        </w:rPr>
      </w:pPr>
    </w:p>
    <w:p>
      <w:pPr>
        <w:pStyle w:val="14"/>
        <w:rPr>
          <w:rFonts w:ascii="仿宋_GB2312" w:hAnsi="楷体" w:eastAsia="仿宋_GB2312"/>
          <w:szCs w:val="28"/>
        </w:rPr>
      </w:pPr>
    </w:p>
    <w:p>
      <w:pPr>
        <w:pStyle w:val="14"/>
        <w:rPr>
          <w:rFonts w:ascii="仿宋_GB2312" w:hAnsi="楷体" w:eastAsia="仿宋_GB2312"/>
          <w:szCs w:val="28"/>
        </w:rPr>
      </w:pPr>
    </w:p>
    <w:p>
      <w:pPr>
        <w:pStyle w:val="14"/>
        <w:rPr>
          <w:rFonts w:ascii="仿宋_GB2312" w:hAnsi="楷体" w:eastAsia="仿宋_GB2312"/>
          <w:szCs w:val="28"/>
        </w:rPr>
      </w:pPr>
    </w:p>
    <w:p>
      <w:pPr>
        <w:jc w:val="center"/>
        <w:rPr>
          <w:rFonts w:ascii="华文中宋" w:hAnsi="华文中宋" w:eastAsia="华文中宋"/>
          <w:b/>
          <w:sz w:val="36"/>
          <w:szCs w:val="36"/>
        </w:rPr>
      </w:pPr>
      <w:r>
        <w:rPr>
          <w:rFonts w:hint="eastAsia" w:ascii="华文中宋" w:hAnsi="华文中宋" w:eastAsia="华文中宋"/>
          <w:b/>
          <w:sz w:val="36"/>
          <w:szCs w:val="36"/>
        </w:rPr>
        <w:t xml:space="preserve">第七章  </w:t>
      </w:r>
      <w:bookmarkStart w:id="112" w:name="_Toc403987220"/>
      <w:r>
        <w:rPr>
          <w:rFonts w:hint="eastAsia" w:ascii="华文中宋" w:hAnsi="华文中宋" w:eastAsia="华文中宋"/>
          <w:b/>
          <w:sz w:val="36"/>
          <w:szCs w:val="36"/>
        </w:rPr>
        <w:t>响应文件格式</w:t>
      </w:r>
      <w:bookmarkEnd w:id="111"/>
      <w:bookmarkEnd w:id="112"/>
    </w:p>
    <w:p>
      <w:pPr>
        <w:jc w:val="center"/>
        <w:rPr>
          <w:rFonts w:hAnsi="宋体"/>
          <w:b/>
          <w:sz w:val="72"/>
        </w:rPr>
      </w:pPr>
      <w:bookmarkStart w:id="113" w:name="_Hlt26671244"/>
      <w:bookmarkEnd w:id="113"/>
      <w:bookmarkStart w:id="114" w:name="_Hlt26955039"/>
      <w:bookmarkEnd w:id="114"/>
      <w:bookmarkStart w:id="115" w:name="_Toc120614282"/>
      <w:bookmarkStart w:id="116" w:name="_Toc26554094"/>
      <w:bookmarkStart w:id="117" w:name="_Toc49090576"/>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w:t>
      </w:r>
      <w:r>
        <w:rPr>
          <w:rFonts w:hint="eastAsia" w:hAnsi="宋体"/>
          <w:b/>
          <w:sz w:val="36"/>
        </w:rPr>
        <w:t>（签章）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15"/>
    <w:bookmarkEnd w:id="116"/>
    <w:bookmarkEnd w:id="117"/>
    <w:p>
      <w:pPr>
        <w:rPr>
          <w:rFonts w:hAnsi="宋体"/>
          <w:b/>
          <w:sz w:val="30"/>
          <w:szCs w:val="30"/>
        </w:rPr>
      </w:pPr>
      <w:r>
        <w:rPr>
          <w:rFonts w:hint="eastAsia" w:hAnsi="宋体"/>
          <w:b/>
          <w:sz w:val="30"/>
          <w:szCs w:val="30"/>
        </w:rPr>
        <w:t xml:space="preserve"> </w:t>
      </w:r>
    </w:p>
    <w:p>
      <w:pPr>
        <w:spacing w:line="440" w:lineRule="exact"/>
        <w:jc w:val="center"/>
        <w:rPr>
          <w:rFonts w:hAnsi="宋体"/>
          <w:b/>
          <w:bCs/>
          <w:sz w:val="32"/>
          <w:szCs w:val="32"/>
        </w:rPr>
      </w:pPr>
      <w:r>
        <w:rPr>
          <w:rFonts w:hAnsi="宋体"/>
          <w:b/>
          <w:bCs/>
          <w:sz w:val="32"/>
          <w:szCs w:val="32"/>
        </w:rPr>
        <w:br w:type="page"/>
      </w:r>
      <w:r>
        <w:rPr>
          <w:rFonts w:hint="eastAsia" w:hAnsi="宋体"/>
          <w:b/>
          <w:bCs/>
          <w:sz w:val="32"/>
          <w:szCs w:val="32"/>
        </w:rPr>
        <w:t>响应文件目录</w:t>
      </w:r>
    </w:p>
    <w:p>
      <w:pPr>
        <w:snapToGrid w:val="0"/>
        <w:spacing w:before="50" w:after="50"/>
        <w:rPr>
          <w:rFonts w:hAnsi="宋体"/>
          <w:sz w:val="24"/>
          <w:szCs w:val="24"/>
        </w:rPr>
      </w:pPr>
    </w:p>
    <w:p>
      <w:pPr>
        <w:tabs>
          <w:tab w:val="left" w:pos="5580"/>
        </w:tabs>
        <w:adjustRightInd w:val="0"/>
        <w:snapToGrid w:val="0"/>
        <w:spacing w:line="360" w:lineRule="auto"/>
        <w:jc w:val="left"/>
        <w:rPr>
          <w:rFonts w:hAnsi="宋体"/>
          <w:b/>
          <w:sz w:val="24"/>
          <w:szCs w:val="24"/>
        </w:rPr>
      </w:pPr>
      <w:r>
        <w:rPr>
          <w:rFonts w:hint="eastAsia" w:hAnsi="宋体"/>
          <w:b/>
          <w:sz w:val="24"/>
          <w:szCs w:val="24"/>
        </w:rPr>
        <w:t>一、开标一览表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二、资格性和符合性检查响应对照表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三、资信证明文件</w:t>
      </w:r>
    </w:p>
    <w:p>
      <w:pPr>
        <w:tabs>
          <w:tab w:val="left" w:pos="5580"/>
        </w:tabs>
        <w:adjustRightInd w:val="0"/>
        <w:snapToGrid w:val="0"/>
        <w:spacing w:line="360" w:lineRule="auto"/>
        <w:jc w:val="left"/>
        <w:rPr>
          <w:rFonts w:hAnsi="宋体"/>
          <w:b/>
          <w:sz w:val="24"/>
          <w:szCs w:val="24"/>
        </w:rPr>
      </w:pPr>
      <w:r>
        <w:rPr>
          <w:rFonts w:hint="eastAsia" w:hAnsi="宋体"/>
          <w:b/>
          <w:sz w:val="24"/>
          <w:szCs w:val="24"/>
        </w:rPr>
        <w:t>四、磋商函格式</w:t>
      </w:r>
    </w:p>
    <w:p>
      <w:pPr>
        <w:adjustRightInd w:val="0"/>
        <w:snapToGrid w:val="0"/>
        <w:spacing w:line="360" w:lineRule="auto"/>
        <w:rPr>
          <w:rFonts w:ascii="宋体" w:hAnsi="宋体"/>
          <w:b/>
          <w:sz w:val="24"/>
          <w:szCs w:val="24"/>
        </w:rPr>
      </w:pPr>
      <w:r>
        <w:rPr>
          <w:rFonts w:hint="eastAsia" w:ascii="宋体" w:hAnsi="宋体"/>
          <w:b/>
          <w:sz w:val="24"/>
          <w:szCs w:val="24"/>
        </w:rPr>
        <w:t>五、投标人需要提供的其它材料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rPr>
          <w:rFonts w:ascii="华文中宋" w:hAnsi="华文中宋" w:eastAsia="华文中宋"/>
          <w:b/>
          <w:spacing w:val="-6"/>
          <w:szCs w:val="28"/>
        </w:rPr>
      </w:pPr>
    </w:p>
    <w:p>
      <w:pPr>
        <w:snapToGrid w:val="0"/>
        <w:spacing w:before="50" w:after="50" w:line="360" w:lineRule="auto"/>
        <w:jc w:val="center"/>
        <w:rPr>
          <w:rFonts w:ascii="华文中宋" w:hAnsi="华文中宋" w:eastAsia="华文中宋"/>
          <w:b/>
          <w:spacing w:val="-6"/>
          <w:szCs w:val="28"/>
        </w:rPr>
      </w:pPr>
      <w:r>
        <w:rPr>
          <w:rFonts w:hint="eastAsia" w:ascii="华文中宋" w:hAnsi="华文中宋" w:eastAsia="华文中宋"/>
          <w:b/>
          <w:spacing w:val="-6"/>
          <w:szCs w:val="28"/>
        </w:rPr>
        <w:t>一、开标一览表</w:t>
      </w:r>
    </w:p>
    <w:p>
      <w:pPr>
        <w:snapToGrid w:val="0"/>
        <w:spacing w:before="50" w:after="50" w:line="360" w:lineRule="auto"/>
        <w:rPr>
          <w:rFonts w:ascii="宋体" w:hAnsi="宋体"/>
          <w:spacing w:val="-6"/>
          <w:sz w:val="24"/>
          <w:szCs w:val="24"/>
        </w:rPr>
      </w:pPr>
      <w:r>
        <w:rPr>
          <w:rFonts w:hint="eastAsia" w:ascii="宋体" w:hAnsi="宋体"/>
          <w:spacing w:val="-6"/>
          <w:sz w:val="24"/>
          <w:szCs w:val="24"/>
        </w:rPr>
        <w:t>招标编号：</w:t>
      </w:r>
    </w:p>
    <w:p>
      <w:pPr>
        <w:snapToGrid w:val="0"/>
        <w:spacing w:before="50" w:after="50" w:line="360" w:lineRule="auto"/>
        <w:rPr>
          <w:rFonts w:ascii="宋体" w:hAnsi="宋体"/>
          <w:spacing w:val="-6"/>
          <w:sz w:val="24"/>
          <w:szCs w:val="24"/>
        </w:rPr>
      </w:pPr>
      <w:r>
        <w:rPr>
          <w:rFonts w:hint="eastAsia" w:ascii="宋体" w:hAnsi="宋体"/>
          <w:spacing w:val="-6"/>
          <w:sz w:val="24"/>
          <w:szCs w:val="24"/>
        </w:rPr>
        <w:t>投标人名称：</w:t>
      </w:r>
      <w:r>
        <w:rPr>
          <w:rFonts w:hint="eastAsia" w:ascii="宋体" w:hAnsi="宋体"/>
          <w:spacing w:val="-6"/>
          <w:sz w:val="24"/>
          <w:szCs w:val="24"/>
          <w:u w:val="single"/>
        </w:rPr>
        <w:t xml:space="preserve">                     </w:t>
      </w:r>
      <w:r>
        <w:rPr>
          <w:rFonts w:hint="eastAsia" w:ascii="宋体" w:hAnsi="宋体"/>
          <w:spacing w:val="-6"/>
          <w:sz w:val="24"/>
          <w:szCs w:val="24"/>
        </w:rPr>
        <w:t xml:space="preserve">                           </w:t>
      </w:r>
    </w:p>
    <w:tbl>
      <w:tblPr>
        <w:tblStyle w:val="27"/>
        <w:tblW w:w="959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137"/>
        <w:gridCol w:w="445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513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b/>
                <w:spacing w:val="-6"/>
                <w:sz w:val="24"/>
                <w:szCs w:val="24"/>
              </w:rPr>
            </w:pPr>
            <w:r>
              <w:rPr>
                <w:rFonts w:hint="eastAsia" w:ascii="宋体" w:hAnsi="宋体"/>
                <w:b/>
                <w:spacing w:val="-6"/>
                <w:sz w:val="24"/>
                <w:szCs w:val="24"/>
              </w:rPr>
              <w:t>项目名称</w:t>
            </w:r>
          </w:p>
        </w:tc>
        <w:tc>
          <w:tcPr>
            <w:tcW w:w="4454"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b/>
                <w:spacing w:val="-6"/>
                <w:sz w:val="24"/>
                <w:szCs w:val="24"/>
              </w:rPr>
            </w:pPr>
            <w:r>
              <w:rPr>
                <w:rFonts w:hint="eastAsia" w:ascii="宋体" w:hAnsi="宋体"/>
                <w:b/>
                <w:spacing w:val="-6"/>
                <w:sz w:val="24"/>
                <w:szCs w:val="24"/>
              </w:rPr>
              <w:t>投标报价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5137" w:type="dxa"/>
            <w:tcBorders>
              <w:top w:val="single" w:color="auto" w:sz="4" w:space="0"/>
              <w:left w:val="single" w:color="auto" w:sz="4" w:space="0"/>
              <w:right w:val="single" w:color="auto" w:sz="4" w:space="0"/>
            </w:tcBorders>
            <w:vAlign w:val="center"/>
          </w:tcPr>
          <w:p>
            <w:pPr>
              <w:jc w:val="center"/>
              <w:rPr>
                <w:rFonts w:hint="eastAsia" w:eastAsia="宋体"/>
                <w:bCs/>
                <w:sz w:val="24"/>
                <w:szCs w:val="24"/>
                <w:lang w:eastAsia="zh-CN"/>
              </w:rPr>
            </w:pPr>
            <w:r>
              <w:rPr>
                <w:rFonts w:hint="eastAsia"/>
                <w:lang w:eastAsia="zh-CN"/>
              </w:rPr>
              <w:t>皖南医学院口腔材料应用转化研究平台建设项目</w:t>
            </w:r>
          </w:p>
        </w:tc>
        <w:tc>
          <w:tcPr>
            <w:tcW w:w="4454" w:type="dxa"/>
            <w:tcBorders>
              <w:top w:val="single" w:color="auto" w:sz="4" w:space="0"/>
              <w:left w:val="single" w:color="auto" w:sz="4" w:space="0"/>
              <w:right w:val="single" w:color="auto" w:sz="4" w:space="0"/>
            </w:tcBorders>
            <w:vAlign w:val="center"/>
          </w:tcPr>
          <w:p>
            <w:pPr>
              <w:snapToGrid w:val="0"/>
              <w:spacing w:before="50" w:after="50"/>
              <w:jc w:val="left"/>
              <w:rPr>
                <w:rFonts w:ascii="宋体" w:hAnsi="宋体"/>
                <w:spacing w:val="-6"/>
                <w:sz w:val="24"/>
                <w:szCs w:val="24"/>
                <w:u w:val="single"/>
              </w:rPr>
            </w:pPr>
            <w:r>
              <w:rPr>
                <w:rFonts w:hint="eastAsia" w:ascii="宋体" w:hAnsi="宋体"/>
                <w:spacing w:val="-6"/>
                <w:sz w:val="24"/>
                <w:szCs w:val="24"/>
              </w:rPr>
              <w:t>大写：</w:t>
            </w:r>
            <w:r>
              <w:rPr>
                <w:rFonts w:hint="eastAsia" w:ascii="宋体" w:hAnsi="宋体"/>
                <w:spacing w:val="-6"/>
                <w:sz w:val="24"/>
                <w:szCs w:val="24"/>
                <w:u w:val="single"/>
              </w:rPr>
              <w:t xml:space="preserve">                  元 </w:t>
            </w:r>
          </w:p>
          <w:p>
            <w:pPr>
              <w:snapToGrid w:val="0"/>
              <w:spacing w:before="50" w:after="50"/>
              <w:jc w:val="center"/>
              <w:rPr>
                <w:rFonts w:ascii="宋体" w:hAnsi="宋体"/>
                <w:spacing w:val="-6"/>
                <w:sz w:val="24"/>
                <w:szCs w:val="24"/>
              </w:rPr>
            </w:pPr>
          </w:p>
          <w:p>
            <w:pPr>
              <w:snapToGrid w:val="0"/>
              <w:spacing w:before="50" w:after="50"/>
              <w:jc w:val="left"/>
              <w:rPr>
                <w:rFonts w:ascii="宋体" w:hAnsi="宋体"/>
                <w:spacing w:val="-6"/>
                <w:sz w:val="24"/>
                <w:szCs w:val="24"/>
                <w:u w:val="single"/>
              </w:rPr>
            </w:pPr>
            <w:r>
              <w:rPr>
                <w:rFonts w:hint="eastAsia" w:ascii="宋体" w:hAnsi="宋体"/>
                <w:spacing w:val="-6"/>
                <w:sz w:val="24"/>
                <w:szCs w:val="24"/>
              </w:rPr>
              <w:t>小写：</w:t>
            </w:r>
            <w:r>
              <w:rPr>
                <w:rFonts w:hint="eastAsia" w:ascii="宋体" w:hAnsi="宋体"/>
                <w:spacing w:val="-6"/>
                <w:sz w:val="24"/>
                <w:szCs w:val="24"/>
                <w:u w:val="single"/>
              </w:rPr>
              <w:t xml:space="preserve">                  元  </w:t>
            </w:r>
          </w:p>
          <w:p>
            <w:pPr>
              <w:pStyle w:val="26"/>
              <w:ind w:firstLine="0" w:firstLineChars="0"/>
            </w:pPr>
          </w:p>
          <w:p>
            <w:pPr>
              <w:pStyle w:val="26"/>
              <w:ind w:firstLine="0" w:firstLineChars="0"/>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2" w:hRule="atLeast"/>
          <w:jc w:val="center"/>
        </w:trPr>
        <w:tc>
          <w:tcPr>
            <w:tcW w:w="9591" w:type="dxa"/>
            <w:gridSpan w:val="2"/>
            <w:tcBorders>
              <w:top w:val="single" w:color="auto" w:sz="4" w:space="0"/>
              <w:left w:val="single" w:color="auto" w:sz="4" w:space="0"/>
              <w:bottom w:val="single" w:color="auto" w:sz="4" w:space="0"/>
              <w:right w:val="single" w:color="auto" w:sz="4" w:space="0"/>
            </w:tcBorders>
            <w:vAlign w:val="center"/>
          </w:tcPr>
          <w:p>
            <w:pPr>
              <w:snapToGrid w:val="0"/>
              <w:spacing w:before="50" w:after="50"/>
              <w:rPr>
                <w:rFonts w:ascii="宋体" w:hAnsi="宋体"/>
                <w:spacing w:val="-6"/>
                <w:sz w:val="24"/>
                <w:szCs w:val="24"/>
              </w:rPr>
            </w:pPr>
            <w:r>
              <w:rPr>
                <w:rFonts w:hint="eastAsia"/>
              </w:rPr>
              <w:t>备注：</w:t>
            </w:r>
          </w:p>
        </w:tc>
      </w:tr>
    </w:tbl>
    <w:p>
      <w:pPr>
        <w:snapToGrid w:val="0"/>
        <w:spacing w:before="50" w:after="50" w:line="360" w:lineRule="auto"/>
        <w:jc w:val="left"/>
        <w:rPr>
          <w:rFonts w:ascii="宋体" w:hAnsi="宋体"/>
          <w:spacing w:val="-6"/>
          <w:sz w:val="24"/>
          <w:szCs w:val="24"/>
        </w:rPr>
      </w:pPr>
    </w:p>
    <w:p>
      <w:pPr>
        <w:snapToGrid w:val="0"/>
        <w:spacing w:before="50" w:after="50" w:line="360" w:lineRule="auto"/>
        <w:jc w:val="left"/>
        <w:rPr>
          <w:rFonts w:ascii="宋体" w:hAnsi="宋体"/>
          <w:spacing w:val="-6"/>
          <w:sz w:val="24"/>
          <w:szCs w:val="24"/>
        </w:rPr>
      </w:pPr>
      <w:r>
        <w:rPr>
          <w:rFonts w:hint="eastAsia" w:ascii="宋体" w:hAnsi="宋体"/>
          <w:spacing w:val="-6"/>
          <w:sz w:val="24"/>
          <w:szCs w:val="24"/>
        </w:rPr>
        <w:t>注: 1、实际费用据实结算。</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2、报价不得涂改否则其投标作无效标处理。</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3、</w:t>
      </w:r>
      <w:r>
        <w:rPr>
          <w:rFonts w:hint="eastAsia" w:ascii="宋体" w:hAnsi="宋体"/>
          <w:sz w:val="24"/>
          <w:szCs w:val="24"/>
        </w:rPr>
        <w:t>磋商报价</w:t>
      </w:r>
      <w:r>
        <w:rPr>
          <w:rFonts w:hint="eastAsia" w:ascii="宋体" w:hAnsi="宋体"/>
          <w:spacing w:val="-6"/>
          <w:sz w:val="24"/>
          <w:szCs w:val="24"/>
        </w:rPr>
        <w:t>应包括</w:t>
      </w:r>
      <w:r>
        <w:rPr>
          <w:rFonts w:hint="eastAsia" w:ascii="宋体" w:hAnsi="宋体"/>
          <w:sz w:val="24"/>
          <w:szCs w:val="24"/>
        </w:rPr>
        <w:t>所需人工费、材料费、其他（保险费，以及合同明示或暗示的风险、责任和义务等）费，以及管理费、利润和规费、税金等一切费用</w:t>
      </w:r>
      <w:r>
        <w:rPr>
          <w:rFonts w:hint="eastAsia" w:ascii="宋体" w:hAnsi="宋体"/>
          <w:spacing w:val="-6"/>
          <w:sz w:val="24"/>
          <w:szCs w:val="24"/>
        </w:rPr>
        <w:t>。</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4、此表在不改变格式要求的情况下，可自行制作。</w:t>
      </w:r>
    </w:p>
    <w:p>
      <w:pPr>
        <w:snapToGrid w:val="0"/>
        <w:spacing w:before="50" w:after="50" w:line="360" w:lineRule="auto"/>
        <w:ind w:left="-61" w:leftChars="-72" w:right="-1089" w:rightChars="-389" w:hanging="141" w:hangingChars="62"/>
        <w:rPr>
          <w:rFonts w:ascii="宋体" w:hAnsi="宋体"/>
          <w:spacing w:val="-6"/>
          <w:sz w:val="24"/>
          <w:szCs w:val="24"/>
        </w:rPr>
      </w:pPr>
      <w:r>
        <w:rPr>
          <w:rFonts w:hint="eastAsia" w:ascii="宋体" w:hAnsi="宋体"/>
          <w:spacing w:val="-6"/>
          <w:sz w:val="24"/>
          <w:szCs w:val="24"/>
        </w:rPr>
        <w:t>授权代表签字：</w:t>
      </w:r>
    </w:p>
    <w:p>
      <w:pPr>
        <w:jc w:val="center"/>
        <w:rPr>
          <w:rFonts w:hAnsi="宋体"/>
          <w:sz w:val="24"/>
          <w:szCs w:val="24"/>
        </w:rPr>
      </w:pPr>
      <w:r>
        <w:rPr>
          <w:rFonts w:hint="eastAsia" w:ascii="宋体" w:hAnsi="宋体"/>
          <w:spacing w:val="-6"/>
          <w:sz w:val="24"/>
          <w:szCs w:val="24"/>
        </w:rPr>
        <w:t>投标人名称（盖章）：                                 日期：    年   月   日</w:t>
      </w:r>
    </w:p>
    <w:p>
      <w:pPr>
        <w:jc w:val="center"/>
        <w:rPr>
          <w:rStyle w:val="66"/>
          <w:rFonts w:hAnsi="宋体"/>
          <w:color w:val="auto"/>
          <w:sz w:val="24"/>
          <w:szCs w:val="24"/>
        </w:rPr>
      </w:pPr>
    </w:p>
    <w:p>
      <w:pPr>
        <w:rPr>
          <w:rFonts w:ascii="宋体" w:hAnsi="宋体"/>
          <w:spacing w:val="-6"/>
          <w:sz w:val="24"/>
        </w:rPr>
      </w:pPr>
    </w:p>
    <w:p>
      <w:pPr>
        <w:jc w:val="center"/>
        <w:rPr>
          <w:rFonts w:ascii="宋体" w:hAnsi="宋体"/>
          <w:spacing w:val="-6"/>
          <w:sz w:val="24"/>
        </w:rPr>
      </w:pPr>
    </w:p>
    <w:p>
      <w:pPr>
        <w:rPr>
          <w:rStyle w:val="66"/>
          <w:rFonts w:ascii="华文中宋" w:hAnsi="华文中宋" w:eastAsia="华文中宋"/>
          <w:color w:val="auto"/>
          <w:sz w:val="28"/>
          <w:szCs w:val="28"/>
        </w:rPr>
      </w:pPr>
      <w:r>
        <w:rPr>
          <w:rStyle w:val="66"/>
          <w:rFonts w:hint="eastAsia" w:ascii="华文中宋" w:hAnsi="华文中宋" w:eastAsia="华文中宋"/>
          <w:color w:val="auto"/>
          <w:sz w:val="28"/>
          <w:szCs w:val="28"/>
        </w:rPr>
        <w:br w:type="page"/>
      </w:r>
    </w:p>
    <w:p>
      <w:pPr>
        <w:jc w:val="center"/>
        <w:rPr>
          <w:rStyle w:val="66"/>
          <w:rFonts w:ascii="华文中宋" w:hAnsi="华文中宋" w:eastAsia="华文中宋"/>
          <w:color w:val="auto"/>
          <w:sz w:val="28"/>
          <w:szCs w:val="28"/>
        </w:rPr>
      </w:pPr>
      <w:r>
        <w:rPr>
          <w:rStyle w:val="66"/>
          <w:rFonts w:hint="eastAsia" w:ascii="华文中宋" w:hAnsi="华文中宋" w:eastAsia="华文中宋"/>
          <w:color w:val="auto"/>
          <w:sz w:val="28"/>
          <w:szCs w:val="28"/>
        </w:rPr>
        <w:t>二、资格性和符合性检查响应对照表</w:t>
      </w:r>
    </w:p>
    <w:p>
      <w:pPr>
        <w:ind w:firstLine="309"/>
        <w:rPr>
          <w:rFonts w:hAnsi="宋体"/>
          <w:sz w:val="24"/>
          <w:szCs w:val="24"/>
        </w:rPr>
      </w:pPr>
    </w:p>
    <w:p>
      <w:pPr>
        <w:ind w:firstLine="309"/>
        <w:rPr>
          <w:rFonts w:hAnsi="宋体"/>
          <w:sz w:val="24"/>
          <w:szCs w:val="24"/>
        </w:rPr>
      </w:pPr>
      <w:r>
        <w:rPr>
          <w:rFonts w:hint="eastAsia" w:hAnsi="宋体"/>
          <w:sz w:val="24"/>
          <w:szCs w:val="24"/>
        </w:rPr>
        <w:t>供应商全称（加盖公章）：</w:t>
      </w:r>
    </w:p>
    <w:tbl>
      <w:tblPr>
        <w:tblStyle w:val="27"/>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hAnsi="宋体"/>
                <w:b/>
                <w:sz w:val="24"/>
                <w:szCs w:val="24"/>
              </w:rPr>
            </w:pPr>
            <w:r>
              <w:rPr>
                <w:rFonts w:hint="eastAsia" w:hAnsi="宋体"/>
                <w:b/>
                <w:sz w:val="24"/>
                <w:szCs w:val="24"/>
              </w:rPr>
              <w:t>序号</w:t>
            </w:r>
          </w:p>
        </w:tc>
        <w:tc>
          <w:tcPr>
            <w:tcW w:w="4678" w:type="dxa"/>
            <w:vAlign w:val="center"/>
          </w:tcPr>
          <w:p>
            <w:pPr>
              <w:snapToGrid w:val="0"/>
              <w:spacing w:line="240" w:lineRule="atLeast"/>
              <w:jc w:val="center"/>
              <w:rPr>
                <w:rFonts w:hAnsi="宋体"/>
                <w:b/>
                <w:sz w:val="24"/>
                <w:szCs w:val="24"/>
              </w:rPr>
            </w:pPr>
            <w:r>
              <w:rPr>
                <w:rFonts w:hint="eastAsia" w:hAnsi="宋体"/>
                <w:b/>
                <w:sz w:val="24"/>
                <w:szCs w:val="24"/>
              </w:rPr>
              <w:t>资格和符合性检查响应内容</w:t>
            </w:r>
          </w:p>
        </w:tc>
        <w:tc>
          <w:tcPr>
            <w:tcW w:w="1842" w:type="dxa"/>
            <w:vAlign w:val="center"/>
          </w:tcPr>
          <w:p>
            <w:pPr>
              <w:snapToGrid w:val="0"/>
              <w:spacing w:line="240" w:lineRule="atLeast"/>
              <w:jc w:val="center"/>
              <w:rPr>
                <w:rFonts w:hAnsi="宋体"/>
                <w:b/>
                <w:sz w:val="24"/>
                <w:szCs w:val="24"/>
              </w:rPr>
            </w:pPr>
            <w:r>
              <w:rPr>
                <w:rFonts w:hint="eastAsia" w:hAnsi="宋体"/>
                <w:b/>
                <w:sz w:val="24"/>
                <w:szCs w:val="24"/>
              </w:rPr>
              <w:t>是否响应</w:t>
            </w:r>
          </w:p>
          <w:p>
            <w:pPr>
              <w:snapToGrid w:val="0"/>
              <w:spacing w:line="240" w:lineRule="atLeast"/>
              <w:jc w:val="center"/>
              <w:rPr>
                <w:rFonts w:hAnsi="宋体"/>
                <w:b/>
                <w:sz w:val="24"/>
                <w:szCs w:val="24"/>
              </w:rPr>
            </w:pPr>
            <w:r>
              <w:rPr>
                <w:rFonts w:hint="eastAsia" w:hAnsi="宋体"/>
                <w:b/>
                <w:sz w:val="24"/>
                <w:szCs w:val="24"/>
              </w:rPr>
              <w:t>（填是或者否）</w:t>
            </w:r>
          </w:p>
        </w:tc>
        <w:tc>
          <w:tcPr>
            <w:tcW w:w="1701" w:type="dxa"/>
            <w:vAlign w:val="center"/>
          </w:tcPr>
          <w:p>
            <w:pPr>
              <w:snapToGrid w:val="0"/>
              <w:spacing w:line="240" w:lineRule="atLeast"/>
              <w:jc w:val="center"/>
              <w:rPr>
                <w:rFonts w:hAnsi="宋体"/>
                <w:b/>
                <w:sz w:val="24"/>
                <w:szCs w:val="24"/>
              </w:rPr>
            </w:pPr>
            <w:r>
              <w:rPr>
                <w:rFonts w:hint="eastAsia" w:hAnsi="宋体"/>
                <w:b/>
                <w:sz w:val="24"/>
                <w:szCs w:val="24"/>
              </w:rPr>
              <w:t>响应文件中的</w:t>
            </w:r>
          </w:p>
          <w:p>
            <w:pPr>
              <w:snapToGrid w:val="0"/>
              <w:spacing w:line="240" w:lineRule="atLeast"/>
              <w:jc w:val="center"/>
              <w:rPr>
                <w:rFonts w:hAnsi="宋体"/>
                <w:b/>
                <w:sz w:val="24"/>
                <w:szCs w:val="24"/>
              </w:rPr>
            </w:pPr>
            <w:r>
              <w:rPr>
                <w:rFonts w:hint="eastAsia" w:hAnsi="宋体"/>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b/>
                <w:sz w:val="24"/>
                <w:szCs w:val="24"/>
              </w:rPr>
            </w:pPr>
            <w:r>
              <w:rPr>
                <w:rFonts w:hint="eastAsia" w:hAnsi="宋体"/>
                <w:sz w:val="24"/>
                <w:szCs w:val="24"/>
              </w:rPr>
              <w:t>1</w:t>
            </w:r>
          </w:p>
        </w:tc>
        <w:tc>
          <w:tcPr>
            <w:tcW w:w="4678" w:type="dxa"/>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1   工商营业执照（复印件</w:t>
            </w:r>
            <w:r>
              <w:rPr>
                <w:rFonts w:hint="eastAsia" w:hAnsi="宋体"/>
                <w:i/>
                <w:iCs/>
                <w:sz w:val="24"/>
                <w:szCs w:val="24"/>
                <w:u w:val="single"/>
              </w:rPr>
              <w:t>，</w:t>
            </w:r>
            <w:r>
              <w:rPr>
                <w:rFonts w:hAnsi="宋体"/>
                <w:i/>
                <w:iCs/>
                <w:sz w:val="24"/>
                <w:szCs w:val="24"/>
                <w:u w:val="single"/>
              </w:rPr>
              <w:t>加盖公章）</w:t>
            </w:r>
          </w:p>
        </w:tc>
        <w:tc>
          <w:tcPr>
            <w:tcW w:w="1842" w:type="dxa"/>
            <w:vAlign w:val="center"/>
          </w:tcPr>
          <w:p>
            <w:pPr>
              <w:jc w:val="center"/>
              <w:rPr>
                <w:rFonts w:hAnsi="宋体"/>
                <w:b/>
                <w:sz w:val="24"/>
                <w:szCs w:val="24"/>
              </w:rPr>
            </w:pPr>
          </w:p>
        </w:tc>
        <w:tc>
          <w:tcPr>
            <w:tcW w:w="1701" w:type="dxa"/>
            <w:vAlign w:val="center"/>
          </w:tcPr>
          <w:p>
            <w:pPr>
              <w:jc w:val="center"/>
              <w:rPr>
                <w:rFonts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sz w:val="24"/>
                <w:szCs w:val="24"/>
              </w:rPr>
            </w:pPr>
            <w:r>
              <w:rPr>
                <w:rFonts w:hint="eastAsia" w:hAnsi="宋体"/>
                <w:sz w:val="24"/>
                <w:szCs w:val="24"/>
              </w:rPr>
              <w:t>2</w:t>
            </w:r>
          </w:p>
        </w:tc>
        <w:tc>
          <w:tcPr>
            <w:tcW w:w="4678" w:type="dxa"/>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2   法人授权书（原件</w:t>
            </w:r>
            <w:r>
              <w:rPr>
                <w:rFonts w:hint="eastAsia" w:hAnsi="宋体"/>
                <w:i/>
                <w:iCs/>
                <w:sz w:val="24"/>
                <w:szCs w:val="24"/>
                <w:u w:val="single"/>
              </w:rPr>
              <w:t>，</w:t>
            </w:r>
            <w:r>
              <w:rPr>
                <w:rFonts w:hAnsi="宋体"/>
                <w:i/>
                <w:iCs/>
                <w:sz w:val="24"/>
                <w:szCs w:val="24"/>
                <w:u w:val="single"/>
              </w:rPr>
              <w:t>非法定代表人参与</w:t>
            </w:r>
            <w:r>
              <w:rPr>
                <w:rFonts w:hint="eastAsia" w:hAnsi="宋体"/>
                <w:i/>
                <w:iCs/>
                <w:sz w:val="24"/>
                <w:szCs w:val="24"/>
                <w:u w:val="single"/>
              </w:rPr>
              <w:t>磋商</w:t>
            </w:r>
            <w:r>
              <w:rPr>
                <w:rFonts w:hAnsi="宋体"/>
                <w:i/>
                <w:iCs/>
                <w:sz w:val="24"/>
                <w:szCs w:val="24"/>
                <w:u w:val="single"/>
              </w:rPr>
              <w:t>时必须提供）</w:t>
            </w:r>
          </w:p>
        </w:tc>
        <w:tc>
          <w:tcPr>
            <w:tcW w:w="1842" w:type="dxa"/>
            <w:vAlign w:val="center"/>
          </w:tcPr>
          <w:p>
            <w:pPr>
              <w:jc w:val="center"/>
              <w:rPr>
                <w:rFonts w:hAnsi="宋体"/>
                <w:sz w:val="24"/>
                <w:szCs w:val="24"/>
              </w:rPr>
            </w:pPr>
          </w:p>
        </w:tc>
        <w:tc>
          <w:tcPr>
            <w:tcW w:w="1701" w:type="dxa"/>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sz w:val="24"/>
                <w:szCs w:val="24"/>
              </w:rPr>
            </w:pPr>
            <w:r>
              <w:rPr>
                <w:rFonts w:hint="eastAsia" w:hAnsi="宋体"/>
                <w:sz w:val="24"/>
                <w:szCs w:val="24"/>
              </w:rPr>
              <w:t>3</w:t>
            </w:r>
          </w:p>
        </w:tc>
        <w:tc>
          <w:tcPr>
            <w:tcW w:w="4678" w:type="dxa"/>
            <w:vAlign w:val="center"/>
          </w:tcPr>
          <w:p>
            <w:pPr>
              <w:spacing w:line="480" w:lineRule="exact"/>
              <w:rPr>
                <w:rFonts w:hAnsi="宋体"/>
                <w:i/>
                <w:iCs/>
                <w:sz w:val="24"/>
                <w:szCs w:val="24"/>
                <w:u w:val="single"/>
              </w:rPr>
            </w:pPr>
            <w:r>
              <w:rPr>
                <w:rFonts w:hint="eastAsia" w:hAnsi="宋体"/>
                <w:i/>
                <w:iCs/>
                <w:sz w:val="24"/>
                <w:szCs w:val="24"/>
                <w:u w:val="single"/>
              </w:rPr>
              <w:t>文件3</w:t>
            </w:r>
            <w:r>
              <w:rPr>
                <w:rFonts w:hAnsi="宋体"/>
                <w:i/>
                <w:iCs/>
                <w:sz w:val="24"/>
                <w:szCs w:val="24"/>
                <w:u w:val="single"/>
              </w:rPr>
              <w:t xml:space="preserve">  </w:t>
            </w:r>
            <w:r>
              <w:rPr>
                <w:rFonts w:hint="eastAsia" w:hAnsi="宋体"/>
                <w:i/>
                <w:iCs/>
                <w:sz w:val="24"/>
                <w:szCs w:val="24"/>
                <w:u w:val="single"/>
              </w:rPr>
              <w:t xml:space="preserve"> 投标人一般情况表</w:t>
            </w:r>
            <w:r>
              <w:rPr>
                <w:rFonts w:hAnsi="宋体"/>
                <w:i/>
                <w:iCs/>
                <w:sz w:val="24"/>
                <w:szCs w:val="24"/>
                <w:u w:val="single"/>
              </w:rPr>
              <w:t>（原件）</w:t>
            </w:r>
          </w:p>
        </w:tc>
        <w:tc>
          <w:tcPr>
            <w:tcW w:w="1842" w:type="dxa"/>
            <w:vAlign w:val="center"/>
          </w:tcPr>
          <w:p>
            <w:pPr>
              <w:jc w:val="center"/>
              <w:rPr>
                <w:rFonts w:hAnsi="宋体"/>
                <w:sz w:val="24"/>
                <w:szCs w:val="24"/>
              </w:rPr>
            </w:pPr>
          </w:p>
        </w:tc>
        <w:tc>
          <w:tcPr>
            <w:tcW w:w="1701" w:type="dxa"/>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vAlign w:val="center"/>
          </w:tcPr>
          <w:p>
            <w:pPr>
              <w:jc w:val="center"/>
              <w:rPr>
                <w:rFonts w:hAnsi="宋体"/>
                <w:sz w:val="24"/>
                <w:szCs w:val="24"/>
              </w:rPr>
            </w:pPr>
            <w:r>
              <w:rPr>
                <w:rFonts w:hint="eastAsia" w:hAnsi="宋体"/>
                <w:sz w:val="24"/>
                <w:szCs w:val="24"/>
              </w:rPr>
              <w:t>4</w:t>
            </w:r>
          </w:p>
        </w:tc>
        <w:tc>
          <w:tcPr>
            <w:tcW w:w="4678" w:type="dxa"/>
            <w:vAlign w:val="center"/>
          </w:tcPr>
          <w:p>
            <w:pPr>
              <w:rPr>
                <w:rFonts w:ascii="宋体" w:hAnsi="宋体"/>
                <w:i/>
                <w:iCs/>
                <w:sz w:val="24"/>
                <w:szCs w:val="24"/>
                <w:u w:val="single"/>
              </w:rPr>
            </w:pPr>
            <w:r>
              <w:rPr>
                <w:rFonts w:hint="eastAsia" w:hAnsi="宋体"/>
                <w:i/>
                <w:iCs/>
                <w:sz w:val="24"/>
                <w:szCs w:val="24"/>
              </w:rPr>
              <w:t>磋商文件中的其他实质性要求</w:t>
            </w:r>
          </w:p>
        </w:tc>
        <w:tc>
          <w:tcPr>
            <w:tcW w:w="1842" w:type="dxa"/>
            <w:vAlign w:val="center"/>
          </w:tcPr>
          <w:p>
            <w:pPr>
              <w:jc w:val="center"/>
              <w:rPr>
                <w:rFonts w:hAnsi="宋体"/>
                <w:sz w:val="24"/>
                <w:szCs w:val="24"/>
              </w:rPr>
            </w:pPr>
          </w:p>
        </w:tc>
        <w:tc>
          <w:tcPr>
            <w:tcW w:w="1701" w:type="dxa"/>
            <w:vAlign w:val="center"/>
          </w:tcPr>
          <w:p>
            <w:pPr>
              <w:jc w:val="center"/>
              <w:rPr>
                <w:rFonts w:hAnsi="宋体"/>
                <w:sz w:val="24"/>
                <w:szCs w:val="24"/>
              </w:rPr>
            </w:pPr>
          </w:p>
        </w:tc>
      </w:tr>
    </w:tbl>
    <w:p>
      <w:pPr>
        <w:snapToGrid w:val="0"/>
        <w:spacing w:before="50" w:after="50"/>
        <w:rPr>
          <w:rFonts w:hAnsi="宋体"/>
          <w:sz w:val="24"/>
          <w:szCs w:val="24"/>
        </w:rPr>
      </w:pPr>
    </w:p>
    <w:p>
      <w:pPr>
        <w:snapToGrid w:val="0"/>
        <w:spacing w:before="50" w:after="50"/>
        <w:jc w:val="center"/>
        <w:rPr>
          <w:rStyle w:val="66"/>
          <w:rFonts w:ascii="华文中宋" w:hAnsi="华文中宋" w:eastAsia="华文中宋"/>
          <w:color w:val="auto"/>
          <w:sz w:val="28"/>
          <w:szCs w:val="28"/>
        </w:rPr>
      </w:pPr>
      <w:r>
        <w:rPr>
          <w:rFonts w:hAnsi="宋体"/>
          <w:sz w:val="32"/>
          <w:szCs w:val="32"/>
        </w:rPr>
        <w:br w:type="page"/>
      </w:r>
      <w:r>
        <w:rPr>
          <w:rStyle w:val="66"/>
          <w:rFonts w:hint="eastAsia" w:ascii="华文中宋" w:hAnsi="华文中宋" w:eastAsia="华文中宋"/>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18" w:name="_Toc23828483"/>
      <w:bookmarkStart w:id="119" w:name="_Toc26554103"/>
      <w:bookmarkStart w:id="120" w:name="_Toc24878535"/>
      <w:bookmarkStart w:id="121" w:name="_Toc49090582"/>
      <w:bookmarkStart w:id="122" w:name="_Toc513029281"/>
      <w:bookmarkStart w:id="123" w:name="_Toc22356583"/>
      <w:bookmarkStart w:id="124" w:name="_Toc120614291"/>
      <w:bookmarkStart w:id="125"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hAnsi="宋体"/>
        </w:rPr>
        <w:t>法人授权书</w:t>
      </w:r>
      <w:bookmarkEnd w:id="118"/>
      <w:bookmarkEnd w:id="119"/>
      <w:bookmarkEnd w:id="120"/>
      <w:bookmarkEnd w:id="121"/>
      <w:bookmarkEnd w:id="122"/>
      <w:bookmarkEnd w:id="123"/>
      <w:bookmarkEnd w:id="124"/>
      <w:r>
        <w:rPr>
          <w:rFonts w:hint="eastAsia" w:hAnsi="宋体"/>
        </w:rPr>
        <w:t>格式</w:t>
      </w:r>
    </w:p>
    <w:p>
      <w:pPr>
        <w:snapToGrid w:val="0"/>
        <w:spacing w:line="360" w:lineRule="auto"/>
        <w:rPr>
          <w:rFonts w:ascii="宋体" w:hAnsi="宋体"/>
          <w:b/>
          <w:spacing w:val="-6"/>
          <w:sz w:val="24"/>
          <w:szCs w:val="24"/>
        </w:rPr>
      </w:pPr>
      <w:r>
        <w:rPr>
          <w:rFonts w:hint="eastAsia" w:ascii="宋体" w:hAnsi="宋体"/>
          <w:spacing w:val="-6"/>
          <w:sz w:val="24"/>
          <w:szCs w:val="24"/>
        </w:rPr>
        <w:t>致：皖南医学院：</w:t>
      </w:r>
    </w:p>
    <w:p>
      <w:pPr>
        <w:adjustRightInd w:val="0"/>
        <w:snapToGrid w:val="0"/>
        <w:spacing w:line="360" w:lineRule="auto"/>
        <w:ind w:firstLine="684" w:firstLineChars="300"/>
        <w:rPr>
          <w:rFonts w:ascii="宋体" w:hAnsi="宋体"/>
          <w:spacing w:val="-6"/>
          <w:sz w:val="24"/>
          <w:szCs w:val="24"/>
        </w:rPr>
      </w:pPr>
      <w:r>
        <w:rPr>
          <w:rFonts w:hint="eastAsia" w:ascii="宋体" w:hAnsi="宋体"/>
          <w:spacing w:val="-6"/>
          <w:sz w:val="24"/>
          <w:szCs w:val="24"/>
        </w:rPr>
        <w:t>我______</w:t>
      </w:r>
      <w:r>
        <w:rPr>
          <w:rFonts w:hint="eastAsia" w:ascii="宋体" w:hAnsi="宋体"/>
          <w:spacing w:val="-6"/>
          <w:sz w:val="24"/>
          <w:szCs w:val="24"/>
          <w:u w:val="single"/>
        </w:rPr>
        <w:t>_     _</w:t>
      </w:r>
      <w:r>
        <w:rPr>
          <w:rFonts w:hint="eastAsia" w:ascii="宋体" w:hAnsi="宋体"/>
          <w:spacing w:val="-6"/>
          <w:sz w:val="24"/>
          <w:szCs w:val="24"/>
        </w:rPr>
        <w:t>_（姓名）系______</w:t>
      </w:r>
      <w:r>
        <w:rPr>
          <w:rFonts w:hint="eastAsia" w:ascii="宋体" w:hAnsi="宋体"/>
          <w:spacing w:val="-6"/>
          <w:sz w:val="24"/>
          <w:szCs w:val="24"/>
          <w:u w:val="single"/>
        </w:rPr>
        <w:t>_     _</w:t>
      </w:r>
      <w:r>
        <w:rPr>
          <w:rFonts w:hint="eastAsia" w:ascii="宋体" w:hAnsi="宋体"/>
          <w:spacing w:val="-6"/>
          <w:sz w:val="24"/>
          <w:szCs w:val="24"/>
        </w:rPr>
        <w:t xml:space="preserve">_（投标人名称）的法定代表人，现授权委托本单位在职职工 </w:t>
      </w:r>
      <w:r>
        <w:rPr>
          <w:rFonts w:hint="eastAsia" w:ascii="宋体" w:hAnsi="宋体"/>
          <w:spacing w:val="-6"/>
          <w:sz w:val="24"/>
          <w:szCs w:val="24"/>
          <w:u w:val="single"/>
        </w:rPr>
        <w:t xml:space="preserve">              </w:t>
      </w:r>
      <w:r>
        <w:rPr>
          <w:rFonts w:hint="eastAsia" w:ascii="宋体" w:hAnsi="宋体"/>
          <w:spacing w:val="-6"/>
          <w:sz w:val="24"/>
          <w:szCs w:val="24"/>
        </w:rPr>
        <w:t>（姓名）以我方的名义参加</w:t>
      </w:r>
      <w:r>
        <w:rPr>
          <w:rFonts w:hint="eastAsia" w:ascii="宋体" w:hAnsi="宋体"/>
          <w:spacing w:val="-6"/>
          <w:sz w:val="24"/>
          <w:szCs w:val="24"/>
          <w:u w:val="single"/>
        </w:rPr>
        <w:t xml:space="preserve">       （项目名称）</w:t>
      </w:r>
      <w:r>
        <w:rPr>
          <w:rFonts w:hint="eastAsia" w:ascii="宋体" w:hAnsi="宋体" w:cs="宋体"/>
          <w:spacing w:val="-6"/>
          <w:sz w:val="24"/>
          <w:szCs w:val="24"/>
        </w:rPr>
        <w:t>的投</w:t>
      </w:r>
      <w:r>
        <w:rPr>
          <w:rFonts w:hint="eastAsia" w:ascii="宋体" w:hAnsi="宋体"/>
          <w:spacing w:val="-6"/>
          <w:sz w:val="24"/>
          <w:szCs w:val="24"/>
        </w:rPr>
        <w:t>标活动，并代表我方全权办理针对上述项目的投标、开标、磋商、签约等具体事务和签署相关文件。</w:t>
      </w:r>
    </w:p>
    <w:p>
      <w:pPr>
        <w:snapToGrid w:val="0"/>
        <w:spacing w:line="360" w:lineRule="auto"/>
        <w:rPr>
          <w:rFonts w:ascii="宋体" w:hAnsi="宋体"/>
          <w:spacing w:val="-6"/>
          <w:sz w:val="24"/>
          <w:szCs w:val="24"/>
        </w:rPr>
      </w:pPr>
      <w:r>
        <w:rPr>
          <w:rFonts w:hint="eastAsia" w:ascii="宋体" w:hAnsi="宋体"/>
          <w:spacing w:val="-6"/>
          <w:sz w:val="24"/>
          <w:szCs w:val="24"/>
        </w:rPr>
        <w:t xml:space="preserve">     我方对被授权人的签名负全部责任。</w:t>
      </w:r>
    </w:p>
    <w:p>
      <w:pPr>
        <w:snapToGrid w:val="0"/>
        <w:spacing w:line="360" w:lineRule="auto"/>
        <w:ind w:firstLine="480"/>
        <w:rPr>
          <w:rFonts w:ascii="宋体" w:hAnsi="宋体"/>
          <w:spacing w:val="-6"/>
          <w:sz w:val="24"/>
          <w:szCs w:val="24"/>
        </w:rPr>
      </w:pPr>
      <w:r>
        <w:rPr>
          <w:rFonts w:hint="eastAsia" w:ascii="宋体" w:hAnsi="宋体"/>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szCs w:val="24"/>
        </w:rPr>
      </w:pPr>
      <w:r>
        <w:rPr>
          <w:rFonts w:hint="eastAsia" w:ascii="宋体" w:hAnsi="宋体"/>
          <w:spacing w:val="-6"/>
          <w:sz w:val="24"/>
          <w:szCs w:val="24"/>
        </w:rPr>
        <w:t>被授权人无转委托权，特此委托。</w:t>
      </w:r>
    </w:p>
    <w:p>
      <w:pPr>
        <w:snapToGrid w:val="0"/>
        <w:spacing w:before="120" w:beforeLines="50" w:after="50" w:line="360" w:lineRule="auto"/>
        <w:rPr>
          <w:rFonts w:ascii="宋体" w:hAnsi="宋体"/>
          <w:spacing w:val="-6"/>
          <w:sz w:val="24"/>
          <w:szCs w:val="24"/>
        </w:rPr>
      </w:pPr>
    </w:p>
    <w:p>
      <w:pPr>
        <w:snapToGrid w:val="0"/>
        <w:spacing w:before="120" w:beforeLines="50" w:after="50" w:line="360" w:lineRule="auto"/>
        <w:rPr>
          <w:rFonts w:ascii="宋体" w:hAnsi="宋体"/>
          <w:spacing w:val="-6"/>
          <w:sz w:val="24"/>
          <w:szCs w:val="24"/>
          <w:u w:val="single"/>
        </w:rPr>
      </w:pPr>
      <w:r>
        <w:rPr>
          <w:rFonts w:hint="eastAsia" w:ascii="宋体" w:hAnsi="宋体"/>
          <w:spacing w:val="-6"/>
          <w:sz w:val="24"/>
          <w:szCs w:val="24"/>
        </w:rPr>
        <w:t>被授权人签名：</w:t>
      </w:r>
      <w:r>
        <w:rPr>
          <w:rFonts w:hint="eastAsia" w:ascii="宋体" w:hAnsi="宋体"/>
          <w:spacing w:val="-6"/>
          <w:sz w:val="24"/>
          <w:szCs w:val="24"/>
          <w:u w:val="single"/>
        </w:rPr>
        <w:t xml:space="preserve">          </w:t>
      </w:r>
      <w:r>
        <w:rPr>
          <w:rFonts w:hint="eastAsia" w:ascii="宋体" w:hAnsi="宋体"/>
          <w:spacing w:val="-6"/>
          <w:sz w:val="24"/>
          <w:szCs w:val="24"/>
        </w:rPr>
        <w:t xml:space="preserve">                 法定代表人签名：</w:t>
      </w:r>
      <w:r>
        <w:rPr>
          <w:rFonts w:hint="eastAsia" w:ascii="宋体" w:hAnsi="宋体"/>
          <w:spacing w:val="-6"/>
          <w:sz w:val="24"/>
          <w:szCs w:val="24"/>
          <w:u w:val="single"/>
        </w:rPr>
        <w:t xml:space="preserve">          </w:t>
      </w:r>
    </w:p>
    <w:p>
      <w:pPr>
        <w:snapToGrid w:val="0"/>
        <w:spacing w:before="120" w:beforeLines="50" w:after="50" w:line="360" w:lineRule="auto"/>
        <w:ind w:firstLine="912" w:firstLineChars="400"/>
        <w:rPr>
          <w:rFonts w:ascii="宋体" w:hAnsi="宋体"/>
          <w:spacing w:val="-6"/>
          <w:sz w:val="24"/>
          <w:szCs w:val="24"/>
        </w:rPr>
      </w:pPr>
      <w:r>
        <w:rPr>
          <w:rFonts w:hint="eastAsia" w:ascii="宋体" w:hAnsi="宋体"/>
          <w:spacing w:val="-6"/>
          <w:sz w:val="24"/>
          <w:szCs w:val="24"/>
        </w:rPr>
        <w:t>职务：</w:t>
      </w:r>
      <w:r>
        <w:rPr>
          <w:rFonts w:hint="eastAsia" w:ascii="宋体" w:hAnsi="宋体"/>
          <w:spacing w:val="-6"/>
          <w:sz w:val="24"/>
          <w:szCs w:val="24"/>
          <w:u w:val="single"/>
        </w:rPr>
        <w:t xml:space="preserve">           </w:t>
      </w:r>
      <w:r>
        <w:rPr>
          <w:rFonts w:hint="eastAsia" w:ascii="宋体" w:hAnsi="宋体"/>
          <w:spacing w:val="-6"/>
          <w:sz w:val="24"/>
          <w:szCs w:val="24"/>
        </w:rPr>
        <w:t xml:space="preserve">                          职务：</w:t>
      </w:r>
      <w:r>
        <w:rPr>
          <w:rFonts w:hint="eastAsia" w:ascii="宋体" w:hAnsi="宋体"/>
          <w:spacing w:val="-6"/>
          <w:sz w:val="24"/>
          <w:szCs w:val="24"/>
          <w:u w:val="single"/>
        </w:rPr>
        <w:t xml:space="preserve">           </w:t>
      </w:r>
    </w:p>
    <w:p>
      <w:pPr>
        <w:snapToGrid w:val="0"/>
        <w:spacing w:before="120" w:beforeLines="50" w:after="50" w:line="360" w:lineRule="auto"/>
        <w:rPr>
          <w:rFonts w:ascii="宋体" w:hAnsi="宋体"/>
          <w:spacing w:val="-6"/>
          <w:sz w:val="24"/>
          <w:szCs w:val="24"/>
        </w:rPr>
      </w:pPr>
    </w:p>
    <w:p>
      <w:pPr>
        <w:snapToGrid w:val="0"/>
        <w:spacing w:before="120" w:beforeLines="50" w:after="50" w:line="360" w:lineRule="auto"/>
        <w:rPr>
          <w:rFonts w:ascii="宋体" w:hAnsi="宋体"/>
          <w:spacing w:val="-6"/>
          <w:sz w:val="24"/>
          <w:szCs w:val="24"/>
        </w:rPr>
      </w:pPr>
      <w:r>
        <w:rPr>
          <w:rFonts w:hint="eastAsia" w:ascii="宋体" w:hAnsi="宋体"/>
          <w:spacing w:val="-6"/>
          <w:sz w:val="24"/>
          <w:szCs w:val="24"/>
        </w:rPr>
        <w:t xml:space="preserve">                                    投标人名称（盖章）：</w:t>
      </w:r>
    </w:p>
    <w:p>
      <w:pPr>
        <w:snapToGrid w:val="0"/>
        <w:spacing w:before="120" w:beforeLines="50" w:after="50" w:line="360" w:lineRule="auto"/>
        <w:jc w:val="center"/>
        <w:rPr>
          <w:rFonts w:ascii="宋体" w:hAnsi="宋体"/>
          <w:spacing w:val="-6"/>
          <w:sz w:val="24"/>
          <w:szCs w:val="24"/>
        </w:rPr>
      </w:pPr>
      <w:r>
        <w:rPr>
          <w:rFonts w:hint="eastAsia" w:ascii="宋体" w:hAnsi="宋体"/>
          <w:spacing w:val="-6"/>
          <w:sz w:val="24"/>
          <w:szCs w:val="24"/>
        </w:rPr>
        <w:t xml:space="preserve">                                        年    月    日</w:t>
      </w:r>
    </w:p>
    <w:p>
      <w:pPr>
        <w:spacing w:line="360" w:lineRule="auto"/>
        <w:rPr>
          <w:rFonts w:ascii="宋体" w:hAnsi="宋体"/>
          <w:spacing w:val="-6"/>
          <w:sz w:val="24"/>
          <w:szCs w:val="24"/>
        </w:rPr>
      </w:pPr>
      <w:r>
        <w:rPr>
          <w:rFonts w:ascii="宋体" w:hAnsi="宋体"/>
          <w:spacing w:val="-6"/>
          <w:sz w:val="24"/>
          <w:szCs w:val="24"/>
        </w:rPr>
        <mc:AlternateContent>
          <mc:Choice Requires="wps">
            <w:drawing>
              <wp:anchor distT="0" distB="0" distL="114300" distR="114300" simplePos="0" relativeHeight="251660288" behindDoc="0" locked="0" layoutInCell="1" allowOverlap="1">
                <wp:simplePos x="0" y="0"/>
                <wp:positionH relativeFrom="column">
                  <wp:posOffset>3108325</wp:posOffset>
                </wp:positionH>
                <wp:positionV relativeFrom="paragraph">
                  <wp:posOffset>148590</wp:posOffset>
                </wp:positionV>
                <wp:extent cx="3023235" cy="2360295"/>
                <wp:effectExtent l="4445" t="4445" r="20320" b="16510"/>
                <wp:wrapNone/>
                <wp:docPr id="2" name="文本框 4"/>
                <wp:cNvGraphicFramePr/>
                <a:graphic xmlns:a="http://schemas.openxmlformats.org/drawingml/2006/main">
                  <a:graphicData uri="http://schemas.microsoft.com/office/word/2010/wordprocessingShape">
                    <wps:wsp>
                      <wps:cNvSpPr txBox="1"/>
                      <wps:spPr>
                        <a:xfrm>
                          <a:off x="0" y="0"/>
                          <a:ext cx="302323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wps:txbx>
                      <wps:bodyPr wrap="square" upright="1"/>
                    </wps:wsp>
                  </a:graphicData>
                </a:graphic>
              </wp:anchor>
            </w:drawing>
          </mc:Choice>
          <mc:Fallback>
            <w:pict>
              <v:shape id="文本框 4" o:spid="_x0000_s1026" o:spt="202" type="#_x0000_t202" style="position:absolute;left:0pt;margin-left:244.75pt;margin-top:11.7pt;height:185.85pt;width:238.05pt;z-index:251660288;mso-width-relative:page;mso-height-relative:page;" fillcolor="#FFFFFF" filled="t" stroked="t" coordsize="21600,21600" o:gfxdata="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OB9HLvaAAAACgEAAA8A&#10;AAAAAAAAAQAgAAAAIgAAAGRycy9kb3ducmV2LnhtbFBLAQIUABQAAAAIAIdO4kCqtCPhFQIAAEUE&#10;AAAOAAAAAAAAAAEAIAAAACkBAABkcnMvZTJvRG9jLnhtbFBLBQYAAAAABgAGAFkBAACw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v:textbox>
              </v:shape>
            </w:pict>
          </mc:Fallback>
        </mc:AlternateContent>
      </w:r>
      <w:r>
        <w:rPr>
          <w:rFonts w:ascii="宋体" w:hAnsi="宋体"/>
          <w:spacing w:val="-6"/>
          <w:sz w:val="24"/>
          <w:szCs w:val="24"/>
        </w:rPr>
        <mc:AlternateContent>
          <mc:Choice Requires="wps">
            <w:drawing>
              <wp:anchor distT="0" distB="0" distL="114300" distR="114300" simplePos="0" relativeHeight="251659264" behindDoc="0" locked="0" layoutInCell="1" allowOverlap="1">
                <wp:simplePos x="0" y="0"/>
                <wp:positionH relativeFrom="column">
                  <wp:posOffset>-155575</wp:posOffset>
                </wp:positionH>
                <wp:positionV relativeFrom="paragraph">
                  <wp:posOffset>148590</wp:posOffset>
                </wp:positionV>
                <wp:extent cx="3062605" cy="2360295"/>
                <wp:effectExtent l="4445" t="4445" r="19050" b="16510"/>
                <wp:wrapNone/>
                <wp:docPr id="1" name="Text Box 3"/>
                <wp:cNvGraphicFramePr/>
                <a:graphic xmlns:a="http://schemas.openxmlformats.org/drawingml/2006/main">
                  <a:graphicData uri="http://schemas.microsoft.com/office/word/2010/wordprocessingShape">
                    <wps:wsp>
                      <wps:cNvSpPr txBox="1"/>
                      <wps:spPr>
                        <a:xfrm>
                          <a:off x="0" y="0"/>
                          <a:ext cx="306260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wps:txbx>
                      <wps:bodyPr wrap="square" upright="1"/>
                    </wps:wsp>
                  </a:graphicData>
                </a:graphic>
              </wp:anchor>
            </w:drawing>
          </mc:Choice>
          <mc:Fallback>
            <w:pict>
              <v:shape id="Text Box 3" o:spid="_x0000_s1026" o:spt="202" type="#_x0000_t202" style="position:absolute;left:0pt;margin-left:-12.25pt;margin-top:11.7pt;height:185.85pt;width:241.15pt;z-index:251659264;mso-width-relative:page;mso-height-relative:page;" fillcolor="#FFFFFF" filled="t" stroked="t" coordsize="21600,21600" o:gfxdata="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&#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AuvSnZAAAACgEAAA8AAAAAAAAAAQAgAAAAIgAAAGRy&#10;cy9kb3ducmV2LnhtbFBLAQIUABQAAAAIAIdO4kCZS6dfBAIAAEQEAAAOAAAAAAAAAAEAIAAAACgB&#10;AABkcnMvZTJvRG9jLnhtbFBLBQYAAAAABgAGAFkBAACe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v:textbox>
              </v:shape>
            </w:pict>
          </mc:Fallback>
        </mc:AlternateContent>
      </w:r>
    </w:p>
    <w:p>
      <w:pPr>
        <w:spacing w:line="360" w:lineRule="auto"/>
        <w:rPr>
          <w:rFonts w:ascii="宋体" w:hAnsi="宋体"/>
          <w:spacing w:val="-6"/>
          <w:sz w:val="24"/>
          <w:szCs w:val="24"/>
        </w:rPr>
      </w:pPr>
    </w:p>
    <w:p>
      <w:pPr>
        <w:spacing w:line="360" w:lineRule="auto"/>
        <w:rPr>
          <w:rFonts w:ascii="宋体" w:hAnsi="宋体"/>
          <w:spacing w:val="-6"/>
          <w:sz w:val="24"/>
          <w:szCs w:val="24"/>
        </w:rPr>
      </w:pPr>
    </w:p>
    <w:p>
      <w:pPr>
        <w:adjustRightInd w:val="0"/>
        <w:snapToGrid w:val="0"/>
        <w:spacing w:line="300" w:lineRule="auto"/>
        <w:rPr>
          <w:rFonts w:ascii="宋体" w:hAnsi="宋体"/>
          <w:spacing w:val="-6"/>
          <w:sz w:val="24"/>
          <w:szCs w:val="24"/>
        </w:rPr>
      </w:pPr>
      <w:r>
        <w:rPr>
          <w:rFonts w:hint="eastAsia" w:ascii="宋体" w:hAnsi="宋体"/>
          <w:spacing w:val="-6"/>
          <w:sz w:val="24"/>
          <w:szCs w:val="24"/>
        </w:rPr>
        <w:t xml:space="preserve"> </w:t>
      </w:r>
    </w:p>
    <w:p>
      <w:pPr>
        <w:pStyle w:val="15"/>
        <w:snapToGrid w:val="0"/>
        <w:spacing w:beforeLines="0" w:afterLines="0" w:line="360" w:lineRule="auto"/>
        <w:jc w:val="left"/>
        <w:rPr>
          <w:rFonts w:hAnsi="宋体"/>
          <w:szCs w:val="24"/>
        </w:rPr>
      </w:pPr>
    </w:p>
    <w:p>
      <w:pPr>
        <w:pStyle w:val="15"/>
        <w:snapToGrid w:val="0"/>
        <w:spacing w:beforeLines="0" w:afterLines="0" w:line="360" w:lineRule="auto"/>
        <w:jc w:val="left"/>
        <w:rPr>
          <w:rFonts w:hAnsi="宋体"/>
          <w:szCs w:val="24"/>
        </w:rPr>
      </w:pPr>
    </w:p>
    <w:p>
      <w:pPr>
        <w:pStyle w:val="15"/>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rPr>
      </w:pPr>
    </w:p>
    <w:p>
      <w:pPr>
        <w:spacing w:line="360" w:lineRule="auto"/>
        <w:jc w:val="center"/>
        <w:rPr>
          <w:rFonts w:ascii="宋体" w:hAnsi="宋体"/>
          <w:b/>
          <w:spacing w:val="-6"/>
          <w:sz w:val="24"/>
        </w:rPr>
      </w:pPr>
    </w:p>
    <w:p>
      <w:pPr>
        <w:spacing w:line="360" w:lineRule="auto"/>
        <w:jc w:val="center"/>
        <w:rPr>
          <w:rFonts w:ascii="宋体" w:hAnsi="宋体"/>
          <w:b/>
          <w:spacing w:val="-6"/>
          <w:sz w:val="24"/>
        </w:rPr>
      </w:pPr>
      <w:r>
        <w:rPr>
          <w:rFonts w:hint="eastAsia" w:ascii="宋体" w:hAnsi="宋体"/>
          <w:b/>
          <w:spacing w:val="-6"/>
          <w:sz w:val="24"/>
        </w:rPr>
        <w:t>投标人一般情况表</w:t>
      </w:r>
    </w:p>
    <w:tbl>
      <w:tblPr>
        <w:tblStyle w:val="27"/>
        <w:tblpPr w:leftFromText="180" w:rightFromText="180" w:vertAnchor="text" w:horzAnchor="page" w:tblpX="1836" w:tblpY="357"/>
        <w:tblOverlap w:val="never"/>
        <w:tblW w:w="88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1</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2</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3</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4</w:t>
            </w:r>
          </w:p>
        </w:tc>
        <w:tc>
          <w:tcPr>
            <w:tcW w:w="4305" w:type="dxa"/>
            <w:gridSpan w:val="2"/>
            <w:vAlign w:val="center"/>
          </w:tcPr>
          <w:p>
            <w:pPr>
              <w:spacing w:line="360" w:lineRule="auto"/>
              <w:rPr>
                <w:rFonts w:ascii="宋体" w:hAnsi="宋体"/>
                <w:spacing w:val="-6"/>
                <w:sz w:val="24"/>
                <w:szCs w:val="24"/>
              </w:rPr>
            </w:pPr>
            <w:r>
              <w:rPr>
                <w:rFonts w:hint="eastAsia" w:ascii="宋体" w:hAnsi="宋体"/>
                <w:spacing w:val="-6"/>
                <w:sz w:val="24"/>
                <w:szCs w:val="24"/>
              </w:rPr>
              <w:t>电话：</w:t>
            </w:r>
          </w:p>
        </w:tc>
        <w:tc>
          <w:tcPr>
            <w:tcW w:w="3842" w:type="dxa"/>
            <w:vAlign w:val="center"/>
          </w:tcPr>
          <w:p>
            <w:pPr>
              <w:spacing w:line="360" w:lineRule="auto"/>
              <w:rPr>
                <w:rFonts w:ascii="宋体" w:hAnsi="宋体"/>
                <w:spacing w:val="-6"/>
                <w:sz w:val="24"/>
                <w:szCs w:val="24"/>
              </w:rPr>
            </w:pPr>
            <w:r>
              <w:rPr>
                <w:rFonts w:hint="eastAsia" w:ascii="宋体" w:hAnsi="宋体"/>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5</w:t>
            </w:r>
          </w:p>
        </w:tc>
        <w:tc>
          <w:tcPr>
            <w:tcW w:w="4305" w:type="dxa"/>
            <w:gridSpan w:val="2"/>
            <w:vAlign w:val="center"/>
          </w:tcPr>
          <w:p>
            <w:pPr>
              <w:spacing w:line="360" w:lineRule="auto"/>
              <w:rPr>
                <w:rFonts w:ascii="宋体" w:hAnsi="宋体"/>
                <w:spacing w:val="-6"/>
                <w:sz w:val="24"/>
                <w:szCs w:val="24"/>
              </w:rPr>
            </w:pPr>
            <w:r>
              <w:rPr>
                <w:rFonts w:hint="eastAsia" w:ascii="宋体" w:hAnsi="宋体"/>
                <w:spacing w:val="-6"/>
                <w:sz w:val="24"/>
                <w:szCs w:val="24"/>
              </w:rPr>
              <w:t>传真：</w:t>
            </w:r>
          </w:p>
        </w:tc>
        <w:tc>
          <w:tcPr>
            <w:tcW w:w="3842" w:type="dxa"/>
            <w:vAlign w:val="center"/>
          </w:tcPr>
          <w:p>
            <w:pPr>
              <w:spacing w:line="360" w:lineRule="auto"/>
              <w:rPr>
                <w:rFonts w:ascii="宋体" w:hAnsi="宋体"/>
                <w:spacing w:val="-6"/>
                <w:sz w:val="24"/>
                <w:szCs w:val="24"/>
              </w:rPr>
            </w:pPr>
            <w:r>
              <w:rPr>
                <w:rFonts w:hint="eastAsia" w:ascii="宋体" w:hAnsi="宋体"/>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6</w:t>
            </w:r>
          </w:p>
        </w:tc>
        <w:tc>
          <w:tcPr>
            <w:tcW w:w="4305" w:type="dxa"/>
            <w:gridSpan w:val="2"/>
            <w:vAlign w:val="center"/>
          </w:tcPr>
          <w:p>
            <w:pPr>
              <w:spacing w:line="360" w:lineRule="auto"/>
              <w:rPr>
                <w:rFonts w:ascii="宋体" w:hAnsi="宋体"/>
                <w:spacing w:val="-6"/>
                <w:sz w:val="24"/>
                <w:szCs w:val="24"/>
              </w:rPr>
            </w:pPr>
            <w:r>
              <w:rPr>
                <w:rFonts w:hint="eastAsia" w:ascii="宋体" w:hAnsi="宋体"/>
                <w:spacing w:val="-6"/>
                <w:sz w:val="24"/>
                <w:szCs w:val="24"/>
              </w:rPr>
              <w:t>注册地：</w:t>
            </w:r>
          </w:p>
        </w:tc>
        <w:tc>
          <w:tcPr>
            <w:tcW w:w="3842" w:type="dxa"/>
            <w:vAlign w:val="center"/>
          </w:tcPr>
          <w:p>
            <w:pPr>
              <w:spacing w:line="360" w:lineRule="auto"/>
              <w:rPr>
                <w:rFonts w:ascii="宋体" w:hAnsi="宋体"/>
                <w:spacing w:val="-6"/>
                <w:sz w:val="24"/>
                <w:szCs w:val="24"/>
              </w:rPr>
            </w:pPr>
            <w:r>
              <w:rPr>
                <w:rFonts w:hint="eastAsia" w:ascii="宋体" w:hAnsi="宋体"/>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7</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8</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9</w:t>
            </w:r>
          </w:p>
        </w:tc>
        <w:tc>
          <w:tcPr>
            <w:tcW w:w="2520" w:type="dxa"/>
            <w:vAlign w:val="center"/>
          </w:tcPr>
          <w:p>
            <w:pPr>
              <w:spacing w:line="360" w:lineRule="auto"/>
              <w:rPr>
                <w:rFonts w:ascii="宋体" w:hAnsi="宋体"/>
                <w:spacing w:val="-6"/>
                <w:sz w:val="24"/>
                <w:szCs w:val="24"/>
              </w:rPr>
            </w:pPr>
            <w:r>
              <w:rPr>
                <w:rFonts w:hint="eastAsia" w:ascii="宋体" w:hAnsi="宋体"/>
                <w:spacing w:val="-6"/>
                <w:sz w:val="24"/>
                <w:szCs w:val="24"/>
              </w:rPr>
              <w:t>作为承包人经历年数：</w:t>
            </w:r>
          </w:p>
        </w:tc>
        <w:tc>
          <w:tcPr>
            <w:tcW w:w="5627" w:type="dxa"/>
            <w:gridSpan w:val="2"/>
            <w:vAlign w:val="center"/>
          </w:tcPr>
          <w:p>
            <w:pPr>
              <w:spacing w:line="360" w:lineRule="auto"/>
              <w:rPr>
                <w:rFonts w:ascii="宋体" w:hAnsi="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10</w:t>
            </w:r>
          </w:p>
        </w:tc>
        <w:tc>
          <w:tcPr>
            <w:tcW w:w="2520" w:type="dxa"/>
            <w:vAlign w:val="center"/>
          </w:tcPr>
          <w:p>
            <w:pPr>
              <w:spacing w:line="360" w:lineRule="auto"/>
              <w:rPr>
                <w:rFonts w:ascii="宋体" w:hAnsi="宋体"/>
                <w:spacing w:val="-6"/>
                <w:sz w:val="24"/>
                <w:szCs w:val="24"/>
              </w:rPr>
            </w:pPr>
            <w:r>
              <w:rPr>
                <w:rFonts w:hint="eastAsia" w:ascii="宋体" w:hAnsi="宋体"/>
                <w:spacing w:val="-6"/>
                <w:sz w:val="24"/>
                <w:szCs w:val="24"/>
              </w:rPr>
              <w:t>其他需要说明的情况</w:t>
            </w:r>
          </w:p>
        </w:tc>
        <w:tc>
          <w:tcPr>
            <w:tcW w:w="5627" w:type="dxa"/>
            <w:gridSpan w:val="2"/>
            <w:vAlign w:val="center"/>
          </w:tcPr>
          <w:p>
            <w:pPr>
              <w:spacing w:line="360" w:lineRule="auto"/>
              <w:rPr>
                <w:rFonts w:ascii="宋体" w:hAnsi="宋体"/>
                <w:spacing w:val="-6"/>
                <w:sz w:val="24"/>
                <w:szCs w:val="24"/>
              </w:rPr>
            </w:pPr>
          </w:p>
          <w:p>
            <w:pPr>
              <w:spacing w:line="360" w:lineRule="auto"/>
              <w:rPr>
                <w:rFonts w:ascii="宋体" w:hAnsi="宋体"/>
                <w:spacing w:val="-6"/>
                <w:sz w:val="24"/>
                <w:szCs w:val="24"/>
              </w:rPr>
            </w:pPr>
          </w:p>
          <w:p>
            <w:pPr>
              <w:spacing w:line="360" w:lineRule="auto"/>
              <w:rPr>
                <w:rFonts w:ascii="宋体" w:hAnsi="宋体"/>
                <w:spacing w:val="-6"/>
                <w:sz w:val="24"/>
                <w:szCs w:val="24"/>
              </w:rPr>
            </w:pPr>
          </w:p>
        </w:tc>
      </w:tr>
    </w:tbl>
    <w:p>
      <w:pPr>
        <w:spacing w:line="360" w:lineRule="auto"/>
        <w:rPr>
          <w:rFonts w:ascii="宋体" w:hAnsi="宋体"/>
          <w:spacing w:val="-6"/>
        </w:rPr>
      </w:pPr>
    </w:p>
    <w:p>
      <w:pPr>
        <w:spacing w:line="360" w:lineRule="auto"/>
        <w:ind w:firstLine="573"/>
        <w:rPr>
          <w:rFonts w:ascii="宋体" w:hAnsi="宋体"/>
          <w:spacing w:val="-6"/>
          <w:sz w:val="24"/>
          <w:szCs w:val="24"/>
        </w:rPr>
      </w:pPr>
    </w:p>
    <w:p>
      <w:pPr>
        <w:spacing w:line="360" w:lineRule="auto"/>
        <w:ind w:firstLine="228" w:firstLineChars="100"/>
        <w:rPr>
          <w:rFonts w:ascii="宋体" w:hAnsi="宋体"/>
          <w:spacing w:val="-6"/>
          <w:sz w:val="24"/>
          <w:szCs w:val="24"/>
        </w:rPr>
      </w:pPr>
      <w:r>
        <w:rPr>
          <w:rFonts w:hint="eastAsia" w:ascii="宋体" w:hAnsi="宋体"/>
          <w:spacing w:val="-6"/>
          <w:sz w:val="24"/>
          <w:szCs w:val="24"/>
        </w:rPr>
        <w:t>说明：所有投标申请人都须填写此表。</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ind w:left="540" w:firstLine="30"/>
        <w:jc w:val="center"/>
        <w:rPr>
          <w:rFonts w:ascii="宋体" w:hAnsi="宋体"/>
          <w:spacing w:val="-6"/>
          <w:sz w:val="24"/>
          <w:szCs w:val="24"/>
        </w:rPr>
      </w:pPr>
      <w:r>
        <w:rPr>
          <w:rFonts w:hint="eastAsia" w:ascii="宋体" w:hAnsi="宋体"/>
          <w:spacing w:val="-6"/>
          <w:sz w:val="24"/>
          <w:szCs w:val="24"/>
        </w:rPr>
        <w:t xml:space="preserve">           授权代表签字：</w:t>
      </w:r>
    </w:p>
    <w:p>
      <w:pPr>
        <w:spacing w:line="360" w:lineRule="auto"/>
        <w:ind w:left="540" w:firstLine="5068"/>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投标人名称（盖章）：</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日期：    年   月  日</w:t>
      </w:r>
    </w:p>
    <w:p>
      <w:pPr>
        <w:pStyle w:val="15"/>
        <w:snapToGrid w:val="0"/>
        <w:spacing w:beforeLines="0" w:afterLines="0" w:line="360" w:lineRule="auto"/>
        <w:jc w:val="left"/>
        <w:rPr>
          <w:rFonts w:hAnsi="宋体"/>
          <w:szCs w:val="24"/>
        </w:rPr>
      </w:pPr>
    </w:p>
    <w:p>
      <w:pPr>
        <w:pStyle w:val="15"/>
        <w:snapToGrid w:val="0"/>
        <w:spacing w:beforeLines="0" w:afterLines="0" w:line="360" w:lineRule="auto"/>
        <w:jc w:val="left"/>
        <w:rPr>
          <w:rFonts w:hAnsi="宋体"/>
          <w:spacing w:val="-6"/>
        </w:rPr>
      </w:pPr>
      <w:r>
        <w:rPr>
          <w:rFonts w:hint="eastAsia" w:hAnsi="宋体"/>
          <w:spacing w:val="-6"/>
        </w:rPr>
        <w:t xml:space="preserve"> </w:t>
      </w:r>
    </w:p>
    <w:p>
      <w:pPr>
        <w:pStyle w:val="40"/>
        <w:ind w:firstLine="0" w:firstLineChars="0"/>
        <w:rPr>
          <w:rFonts w:hAnsi="宋体" w:eastAsia="宋体"/>
          <w:sz w:val="24"/>
          <w:szCs w:val="24"/>
        </w:rPr>
      </w:pPr>
    </w:p>
    <w:bookmarkEnd w:id="125"/>
    <w:p>
      <w:pPr>
        <w:rPr>
          <w:rFonts w:ascii="华文中宋" w:hAnsi="华文中宋" w:eastAsia="华文中宋"/>
          <w:b/>
          <w:spacing w:val="-6"/>
          <w:szCs w:val="28"/>
        </w:rPr>
      </w:pPr>
      <w:bookmarkStart w:id="126" w:name="_Toc460901585"/>
      <w:bookmarkStart w:id="127" w:name="_Toc120614283"/>
      <w:bookmarkStart w:id="128" w:name="_Toc22356580"/>
      <w:bookmarkStart w:id="129" w:name="_Toc513029276"/>
      <w:bookmarkStart w:id="130" w:name="_Toc23828478"/>
      <w:bookmarkStart w:id="131" w:name="_Toc49090577"/>
      <w:bookmarkStart w:id="132" w:name="_Toc26554095"/>
      <w:r>
        <w:rPr>
          <w:rFonts w:hint="eastAsia" w:ascii="华文中宋" w:hAnsi="华文中宋" w:eastAsia="华文中宋"/>
          <w:b/>
          <w:spacing w:val="-6"/>
          <w:szCs w:val="28"/>
        </w:rPr>
        <w:br w:type="page"/>
      </w:r>
    </w:p>
    <w:p>
      <w:pPr>
        <w:jc w:val="center"/>
        <w:rPr>
          <w:rStyle w:val="66"/>
          <w:rFonts w:ascii="华文中宋" w:hAnsi="华文中宋" w:eastAsia="华文中宋"/>
          <w:b w:val="0"/>
          <w:color w:val="auto"/>
          <w:sz w:val="28"/>
          <w:szCs w:val="28"/>
        </w:rPr>
      </w:pPr>
      <w:r>
        <w:rPr>
          <w:rFonts w:hint="eastAsia" w:ascii="华文中宋" w:hAnsi="华文中宋" w:eastAsia="华文中宋"/>
          <w:b/>
          <w:spacing w:val="-6"/>
          <w:szCs w:val="28"/>
        </w:rPr>
        <w:t>四、</w:t>
      </w:r>
      <w:r>
        <w:rPr>
          <w:rStyle w:val="66"/>
          <w:rFonts w:hint="eastAsia" w:ascii="华文中宋" w:hAnsi="华文中宋" w:eastAsia="华文中宋"/>
          <w:color w:val="auto"/>
          <w:sz w:val="28"/>
          <w:szCs w:val="28"/>
        </w:rPr>
        <w:t>磋商函格式</w:t>
      </w:r>
    </w:p>
    <w:bookmarkEnd w:id="126"/>
    <w:bookmarkEnd w:id="127"/>
    <w:bookmarkEnd w:id="128"/>
    <w:bookmarkEnd w:id="129"/>
    <w:bookmarkEnd w:id="130"/>
    <w:bookmarkEnd w:id="131"/>
    <w:bookmarkEnd w:id="132"/>
    <w:p>
      <w:pPr>
        <w:tabs>
          <w:tab w:val="left" w:pos="5580"/>
        </w:tabs>
        <w:spacing w:line="480" w:lineRule="exact"/>
        <w:rPr>
          <w:rStyle w:val="66"/>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hAnsi="宋体" w:eastAsia="仿宋_GB2312"/>
          <w:kern w:val="0"/>
          <w:sz w:val="24"/>
          <w:szCs w:val="24"/>
        </w:rPr>
        <w:t>皖南医学院</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ind w:firstLine="480" w:firstLineChars="200"/>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ind w:firstLine="480" w:firstLineChars="200"/>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ind w:firstLine="480" w:firstLineChars="200"/>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ind w:firstLine="480" w:firstLineChars="200"/>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ind w:firstLine="480" w:firstLineChars="200"/>
        <w:rPr>
          <w:rFonts w:ascii="仿宋_GB2312" w:hAnsi="宋体" w:eastAsia="仿宋_GB2312"/>
          <w:sz w:val="24"/>
          <w:szCs w:val="24"/>
        </w:rPr>
      </w:pPr>
      <w:r>
        <w:rPr>
          <w:rFonts w:hint="eastAsia" w:ascii="仿宋_GB2312" w:hAnsi="宋体" w:eastAsia="仿宋_GB2312"/>
          <w:sz w:val="24"/>
          <w:szCs w:val="24"/>
        </w:rPr>
        <w:t>5.同意向贵方提供贵方可能另外要求的与磋商有关的任何证据或资料，并保证我方已提供和将要提供的文件是真实的、准确的。</w:t>
      </w:r>
    </w:p>
    <w:p>
      <w:pPr>
        <w:ind w:firstLine="480" w:firstLineChars="200"/>
        <w:rPr>
          <w:rFonts w:ascii="仿宋_GB2312" w:hAnsi="宋体" w:eastAsia="仿宋_GB2312"/>
          <w:sz w:val="24"/>
          <w:szCs w:val="24"/>
        </w:rPr>
      </w:pPr>
      <w:r>
        <w:rPr>
          <w:rFonts w:hint="eastAsia" w:ascii="仿宋_GB2312" w:hAnsi="宋体" w:eastAsia="仿宋_GB2312"/>
          <w:sz w:val="24"/>
          <w:szCs w:val="24"/>
        </w:rPr>
        <w:t>6.一旦我方确认成交,我方将根据磋商文件的规定，严格履行合同的责任和义务,并保证在磋商文件规定的时间完成项目，交付买方验收、使用。</w:t>
      </w:r>
    </w:p>
    <w:p>
      <w:pPr>
        <w:ind w:firstLine="480" w:firstLineChars="200"/>
        <w:rPr>
          <w:rFonts w:ascii="仿宋_GB2312" w:hAnsi="宋体" w:eastAsia="仿宋_GB2312"/>
          <w:sz w:val="24"/>
          <w:szCs w:val="24"/>
        </w:rPr>
      </w:pPr>
      <w:r>
        <w:rPr>
          <w:rFonts w:hint="eastAsia" w:ascii="仿宋_GB2312" w:hAnsi="宋体" w:eastAsia="仿宋_GB2312"/>
          <w:sz w:val="24"/>
          <w:szCs w:val="24"/>
        </w:rPr>
        <w:t>7.遵守磋商文件中要求的收费项目和标准。</w:t>
      </w:r>
    </w:p>
    <w:p>
      <w:pPr>
        <w:ind w:firstLine="480" w:firstLineChars="200"/>
        <w:rPr>
          <w:rFonts w:ascii="仿宋_GB2312" w:hAnsi="宋体" w:eastAsia="仿宋_GB2312"/>
          <w:sz w:val="24"/>
          <w:szCs w:val="24"/>
        </w:rPr>
      </w:pPr>
      <w:r>
        <w:rPr>
          <w:rFonts w:hint="eastAsia" w:ascii="仿宋_GB2312" w:hAnsi="宋体" w:eastAsia="仿宋_GB2312"/>
          <w:sz w:val="24"/>
          <w:szCs w:val="24"/>
        </w:rPr>
        <w:t>8.与本磋商有关的正式通讯地址为：</w:t>
      </w:r>
    </w:p>
    <w:p>
      <w:pPr>
        <w:ind w:firstLine="480" w:firstLineChars="200"/>
        <w:rPr>
          <w:rFonts w:ascii="仿宋_GB2312" w:hAnsi="宋体" w:eastAsia="仿宋_GB2312"/>
          <w:sz w:val="24"/>
          <w:szCs w:val="24"/>
        </w:rPr>
      </w:pPr>
      <w:r>
        <w:rPr>
          <w:rFonts w:hint="eastAsia" w:ascii="仿宋_GB2312" w:hAnsi="宋体" w:eastAsia="仿宋_GB2312"/>
          <w:sz w:val="24"/>
          <w:szCs w:val="24"/>
        </w:rPr>
        <w:t>地址：</w:t>
      </w:r>
    </w:p>
    <w:p>
      <w:pPr>
        <w:ind w:firstLine="480" w:firstLineChars="200"/>
        <w:rPr>
          <w:rFonts w:ascii="仿宋_GB2312" w:hAnsi="宋体" w:eastAsia="仿宋_GB2312"/>
          <w:sz w:val="24"/>
          <w:szCs w:val="24"/>
        </w:rPr>
      </w:pPr>
      <w:r>
        <w:rPr>
          <w:rFonts w:hint="eastAsia" w:ascii="仿宋_GB2312" w:hAnsi="宋体" w:eastAsia="仿宋_GB2312"/>
          <w:sz w:val="24"/>
          <w:szCs w:val="24"/>
        </w:rPr>
        <w:t>邮编：</w:t>
      </w:r>
    </w:p>
    <w:p>
      <w:pPr>
        <w:ind w:firstLine="480" w:firstLineChars="200"/>
        <w:rPr>
          <w:rFonts w:ascii="仿宋_GB2312" w:hAnsi="宋体" w:eastAsia="仿宋_GB2312"/>
          <w:sz w:val="24"/>
          <w:szCs w:val="24"/>
        </w:rPr>
      </w:pPr>
      <w:r>
        <w:rPr>
          <w:rFonts w:hint="eastAsia" w:ascii="仿宋_GB2312" w:hAnsi="宋体" w:eastAsia="仿宋_GB2312"/>
          <w:sz w:val="24"/>
          <w:szCs w:val="24"/>
        </w:rPr>
        <w:t>电话：</w:t>
      </w:r>
    </w:p>
    <w:p>
      <w:pPr>
        <w:ind w:firstLine="480" w:firstLineChars="200"/>
        <w:rPr>
          <w:rFonts w:ascii="仿宋_GB2312" w:hAnsi="宋体" w:eastAsia="仿宋_GB2312"/>
          <w:sz w:val="24"/>
          <w:szCs w:val="24"/>
        </w:rPr>
      </w:pPr>
      <w:r>
        <w:rPr>
          <w:rFonts w:hint="eastAsia" w:ascii="仿宋_GB2312" w:hAnsi="宋体" w:eastAsia="仿宋_GB2312"/>
          <w:sz w:val="24"/>
          <w:szCs w:val="24"/>
        </w:rPr>
        <w:t>传真：</w:t>
      </w:r>
    </w:p>
    <w:p>
      <w:pPr>
        <w:ind w:firstLine="480" w:firstLineChars="200"/>
        <w:rPr>
          <w:rFonts w:ascii="仿宋_GB2312" w:hAnsi="宋体" w:eastAsia="仿宋_GB2312"/>
          <w:sz w:val="24"/>
          <w:szCs w:val="24"/>
        </w:rPr>
      </w:pPr>
      <w:r>
        <w:rPr>
          <w:rFonts w:hint="eastAsia" w:ascii="仿宋_GB2312" w:hAnsi="宋体" w:eastAsia="仿宋_GB2312"/>
          <w:sz w:val="24"/>
          <w:szCs w:val="24"/>
        </w:rPr>
        <w:t>供应商开户行：</w:t>
      </w: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rPr>
          <w:rFonts w:ascii="仿宋_GB2312" w:hAnsi="宋体" w:eastAsia="仿宋_GB2312"/>
          <w:i/>
          <w:sz w:val="24"/>
          <w:szCs w:val="24"/>
          <w:u w:val="single"/>
        </w:rPr>
      </w:pPr>
    </w:p>
    <w:p>
      <w:pPr>
        <w:rPr>
          <w:b/>
          <w:bCs/>
          <w:sz w:val="24"/>
        </w:rPr>
      </w:pPr>
    </w:p>
    <w:p>
      <w:pPr>
        <w:rPr>
          <w:b/>
          <w:bCs/>
          <w:sz w:val="24"/>
        </w:rPr>
      </w:pPr>
      <w:r>
        <w:rPr>
          <w:rFonts w:hint="eastAsia"/>
          <w:b/>
          <w:bCs/>
          <w:sz w:val="24"/>
        </w:rPr>
        <w:t>五、 投标文件须包含分部分项工程量清单综合单价分析表等《建设工程工程量清单计价规范》(GB 50500-2013)中要求提供的文件、</w:t>
      </w:r>
      <w:r>
        <w:rPr>
          <w:b/>
          <w:bCs/>
          <w:sz w:val="24"/>
        </w:rPr>
        <w:t>施工组织机构和人员组成</w:t>
      </w:r>
      <w:r>
        <w:rPr>
          <w:rFonts w:hint="eastAsia"/>
          <w:b/>
          <w:bCs/>
          <w:sz w:val="24"/>
        </w:rPr>
        <w:t>、资源配备计划、</w:t>
      </w:r>
      <w:r>
        <w:rPr>
          <w:b/>
          <w:bCs/>
          <w:sz w:val="24"/>
        </w:rPr>
        <w:t>施工进度</w:t>
      </w:r>
      <w:r>
        <w:rPr>
          <w:rFonts w:hint="eastAsia"/>
          <w:b/>
          <w:bCs/>
          <w:sz w:val="24"/>
        </w:rPr>
        <w:t>保障、</w:t>
      </w:r>
      <w:r>
        <w:rPr>
          <w:b/>
          <w:bCs/>
          <w:sz w:val="24"/>
        </w:rPr>
        <w:t>质量保证体系</w:t>
      </w:r>
      <w:r>
        <w:rPr>
          <w:rFonts w:hint="eastAsia"/>
          <w:b/>
          <w:bCs/>
          <w:sz w:val="24"/>
        </w:rPr>
        <w:t>、</w:t>
      </w:r>
      <w:r>
        <w:rPr>
          <w:b/>
          <w:bCs/>
          <w:sz w:val="24"/>
        </w:rPr>
        <w:t>安全文明施工</w:t>
      </w:r>
      <w:r>
        <w:rPr>
          <w:rFonts w:hint="eastAsia"/>
          <w:b/>
          <w:bCs/>
          <w:sz w:val="24"/>
        </w:rPr>
        <w:t>、施工方案、业绩、</w:t>
      </w:r>
      <w:r>
        <w:rPr>
          <w:b/>
          <w:bCs/>
          <w:sz w:val="24"/>
        </w:rPr>
        <w:t>售后</w:t>
      </w:r>
      <w:r>
        <w:rPr>
          <w:rFonts w:hint="eastAsia"/>
          <w:b/>
          <w:bCs/>
          <w:sz w:val="24"/>
        </w:rPr>
        <w:t>服务方案等投标人需要提供的其它材料。</w:t>
      </w:r>
    </w:p>
    <w:p>
      <w:pPr>
        <w:rPr>
          <w:rFonts w:ascii="宋体" w:hAnsi="宋体"/>
          <w:b/>
          <w:sz w:val="24"/>
          <w:szCs w:val="24"/>
          <w:highlight w:val="yellow"/>
        </w:rPr>
      </w:pPr>
    </w:p>
    <w:p>
      <w:pPr>
        <w:rPr>
          <w:rFonts w:ascii="宋体" w:hAnsi="宋体"/>
          <w:b/>
          <w:sz w:val="24"/>
          <w:szCs w:val="24"/>
        </w:rPr>
      </w:pPr>
    </w:p>
    <w:p>
      <w:pPr>
        <w:rPr>
          <w:rFonts w:ascii="宋体" w:hAnsi="宋体"/>
          <w:b/>
          <w:sz w:val="24"/>
          <w:szCs w:val="24"/>
        </w:rPr>
      </w:pPr>
    </w:p>
    <w:p>
      <w:pPr>
        <w:rPr>
          <w:rFonts w:ascii="宋体" w:hAnsi="宋体"/>
          <w:b/>
          <w:sz w:val="24"/>
          <w:szCs w:val="24"/>
        </w:rPr>
      </w:pPr>
    </w:p>
    <w:p>
      <w:pPr>
        <w:rPr>
          <w:rFonts w:ascii="宋体" w:hAnsi="宋体"/>
          <w:b/>
          <w:sz w:val="24"/>
          <w:szCs w:val="24"/>
        </w:rPr>
      </w:pPr>
      <w:r>
        <w:rPr>
          <w:rFonts w:hint="eastAsia" w:ascii="宋体" w:hAnsi="宋体"/>
          <w:b/>
          <w:sz w:val="24"/>
          <w:szCs w:val="24"/>
        </w:rPr>
        <w:br w:type="page"/>
      </w:r>
    </w:p>
    <w:p>
      <w:pPr>
        <w:rPr>
          <w:rFonts w:ascii="宋体" w:hAnsi="宋体"/>
          <w:b/>
          <w:sz w:val="24"/>
          <w:szCs w:val="24"/>
        </w:rPr>
      </w:pPr>
      <w:r>
        <w:rPr>
          <w:rFonts w:hint="eastAsia" w:ascii="宋体" w:hAnsi="宋体"/>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仿宋_GB2312" w:hAnsi="华文中宋" w:eastAsia="仿宋_GB2312"/>
          <w:b/>
          <w:sz w:val="36"/>
          <w:szCs w:val="36"/>
        </w:rPr>
      </w:pPr>
      <w:r>
        <w:rPr>
          <w:rFonts w:hint="eastAsia" w:ascii="仿宋_GB2312" w:hAnsi="华文中宋" w:eastAsia="仿宋_GB2312"/>
          <w:b/>
          <w:sz w:val="36"/>
          <w:szCs w:val="36"/>
        </w:rPr>
        <w:t>皖南医学院采购质疑与投诉办法（试行）</w:t>
      </w:r>
    </w:p>
    <w:p>
      <w:pPr>
        <w:spacing w:before="240" w:beforeLines="100" w:after="240" w:afterLines="100"/>
        <w:jc w:val="center"/>
        <w:rPr>
          <w:rFonts w:ascii="仿宋_GB2312" w:hAnsi="宋体" w:eastAsia="仿宋_GB2312" w:cs="宋体"/>
          <w:color w:val="333333"/>
          <w:szCs w:val="28"/>
        </w:rPr>
      </w:pPr>
      <w:bookmarkStart w:id="133" w:name="_Toc374453341"/>
      <w:r>
        <w:rPr>
          <w:rFonts w:hint="eastAsia" w:ascii="仿宋_GB2312" w:hAnsi="黑体" w:eastAsia="仿宋_GB2312" w:cs="宋体"/>
          <w:b/>
          <w:bCs/>
          <w:color w:val="333333"/>
          <w:szCs w:val="28"/>
        </w:rPr>
        <w:t>第一章</w:t>
      </w:r>
      <w:r>
        <w:rPr>
          <w:rFonts w:hint="eastAsia" w:ascii="宋体" w:hAnsi="宋体" w:eastAsia="仿宋_GB2312"/>
          <w:color w:val="333333"/>
          <w:szCs w:val="28"/>
        </w:rPr>
        <w:t>  </w:t>
      </w:r>
      <w:r>
        <w:rPr>
          <w:rFonts w:hint="eastAsia" w:ascii="仿宋_GB2312" w:hAnsi="黑体" w:eastAsia="仿宋_GB2312" w:cs="宋体"/>
          <w:b/>
          <w:bCs/>
          <w:color w:val="333333"/>
          <w:szCs w:val="28"/>
        </w:rPr>
        <w:t>总 则</w:t>
      </w:r>
      <w:bookmarkEnd w:id="133"/>
      <w:r>
        <w:rPr>
          <w:rFonts w:hint="eastAsia" w:ascii="宋体" w:hAnsi="宋体" w:eastAsia="仿宋_GB2312"/>
          <w:color w:val="333333"/>
          <w:szCs w:val="28"/>
        </w:rPr>
        <w:t> </w:t>
      </w:r>
    </w:p>
    <w:p>
      <w:pPr>
        <w:pStyle w:val="12"/>
        <w:spacing w:after="0"/>
        <w:ind w:right="119" w:firstLine="640"/>
        <w:rPr>
          <w:rFonts w:ascii="仿宋_GB2312" w:hAnsi="宋体" w:eastAsia="仿宋_GB2312" w:cs="宋体"/>
          <w:color w:val="333333"/>
          <w:szCs w:val="28"/>
        </w:rPr>
      </w:pPr>
      <w:r>
        <w:rPr>
          <w:rFonts w:hint="eastAsia" w:ascii="仿宋_GB2312" w:hAnsi="宋体" w:eastAsia="仿宋_GB2312" w:cs="宋体"/>
          <w:b/>
          <w:bCs/>
          <w:color w:val="333333"/>
          <w:szCs w:val="28"/>
        </w:rPr>
        <w:t xml:space="preserve"> 第一条  </w:t>
      </w:r>
      <w:r>
        <w:rPr>
          <w:rFonts w:hint="eastAsia" w:ascii="仿宋_GB2312" w:hAnsi="宋体" w:eastAsia="仿宋_GB2312" w:cs="宋体"/>
          <w:color w:val="333333"/>
          <w:szCs w:val="28"/>
        </w:rPr>
        <w:t>为规范学校采购活动质疑和投诉行为，确保采购活动公平竞争、合理运转，保护参加学校采购活动当事人的合法权益，根据《中华人民共和国政府采购法》《中华人 民共和国政府采购法实施条例》《中华人民共和国招标投标法》《中华人民共和国招标投标法实施条例》《政府采购质疑 和投诉办法》（财政部令第 94 号）和安徽省政府有关文件精神，结合学校实际，制定本办法。</w:t>
      </w:r>
    </w:p>
    <w:p>
      <w:pPr>
        <w:pStyle w:val="12"/>
        <w:spacing w:after="0"/>
        <w:ind w:right="122" w:firstLine="640"/>
        <w:rPr>
          <w:rFonts w:ascii="仿宋_GB2312" w:hAnsi="宋体" w:eastAsia="仿宋_GB2312" w:cs="宋体"/>
          <w:color w:val="333333"/>
          <w:szCs w:val="28"/>
        </w:rPr>
      </w:pPr>
      <w:r>
        <w:rPr>
          <w:rFonts w:hint="eastAsia" w:ascii="仿宋_GB2312" w:hAnsi="宋体" w:eastAsia="仿宋_GB2312" w:cs="宋体"/>
          <w:b/>
          <w:bCs/>
          <w:color w:val="333333"/>
          <w:szCs w:val="28"/>
        </w:rPr>
        <w:t>第二条</w:t>
      </w:r>
      <w:r>
        <w:rPr>
          <w:spacing w:val="98"/>
        </w:rPr>
        <w:t xml:space="preserve"> </w:t>
      </w:r>
      <w:r>
        <w:rPr>
          <w:rFonts w:hint="eastAsia" w:ascii="仿宋_GB2312" w:hAnsi="宋体" w:eastAsia="仿宋_GB2312" w:cs="宋体"/>
          <w:color w:val="333333"/>
          <w:szCs w:val="28"/>
        </w:rPr>
        <w:t>本办法适用于学校采购活动质疑的提出与答复、投诉的提起与处理。</w:t>
      </w:r>
    </w:p>
    <w:p>
      <w:pPr>
        <w:pStyle w:val="12"/>
        <w:spacing w:after="0"/>
        <w:ind w:right="119" w:firstLine="640"/>
        <w:rPr>
          <w:rFonts w:ascii="仿宋_GB2312" w:hAnsi="宋体" w:eastAsia="仿宋_GB2312" w:cs="宋体"/>
          <w:color w:val="333333"/>
          <w:szCs w:val="28"/>
        </w:rPr>
      </w:pPr>
      <w:r>
        <w:rPr>
          <w:rFonts w:hint="eastAsia" w:ascii="仿宋_GB2312" w:hAnsi="宋体" w:eastAsia="仿宋_GB2312" w:cs="宋体"/>
          <w:b/>
          <w:bCs/>
          <w:color w:val="333333"/>
          <w:szCs w:val="28"/>
        </w:rPr>
        <w:t>第三条</w:t>
      </w:r>
      <w:r>
        <w:rPr>
          <w:rFonts w:hint="eastAsia" w:ascii="仿宋_GB2312" w:hAnsi="宋体" w:eastAsia="仿宋_GB2312" w:cs="宋体"/>
          <w:color w:val="333333"/>
          <w:szCs w:val="28"/>
        </w:rPr>
        <w:t xml:space="preserve">  学校政府采购中的集中采购和分散采购项目质 疑的提出与答复和投诉的提起与处理遵照《政府采购质疑和投诉办法》（财政部令第 94 号）和安徽省有关规定执行。对 适用于招投标法的工程项目的异议的提出与答复、投诉与处理等，按照招投标法及实施条例和工程建设项目招标投标 活动投诉处理等规定执行。上级政策如有调整，按最新政策规定执行。</w:t>
      </w:r>
    </w:p>
    <w:p>
      <w:pPr>
        <w:pStyle w:val="12"/>
        <w:spacing w:after="0"/>
        <w:ind w:right="122" w:firstLine="640"/>
        <w:rPr>
          <w:rFonts w:ascii="仿宋_GB2312" w:hAnsi="宋体" w:eastAsia="仿宋_GB2312" w:cs="宋体"/>
          <w:color w:val="333333"/>
          <w:szCs w:val="28"/>
        </w:rPr>
      </w:pPr>
      <w:r>
        <w:rPr>
          <w:rFonts w:hint="eastAsia" w:ascii="仿宋_GB2312" w:hAnsi="宋体" w:eastAsia="仿宋_GB2312" w:cs="宋体"/>
          <w:b/>
          <w:bCs/>
          <w:color w:val="333333"/>
          <w:szCs w:val="28"/>
        </w:rPr>
        <w:t xml:space="preserve">第四条  </w:t>
      </w:r>
      <w:r>
        <w:rPr>
          <w:rFonts w:hint="eastAsia" w:ascii="仿宋_GB2312" w:hAnsi="宋体" w:eastAsia="仿宋_GB2312" w:cs="宋体"/>
          <w:color w:val="333333"/>
          <w:szCs w:val="28"/>
        </w:rPr>
        <w:t>供应商提出质疑和投诉应当坚持依法依规、诚实信用原则。</w:t>
      </w:r>
    </w:p>
    <w:p>
      <w:pPr>
        <w:pStyle w:val="12"/>
        <w:spacing w:after="0"/>
        <w:ind w:right="107" w:firstLine="640"/>
        <w:rPr>
          <w:rFonts w:ascii="仿宋_GB2312" w:hAnsi="宋体" w:eastAsia="仿宋_GB2312" w:cs="宋体"/>
          <w:color w:val="333333"/>
          <w:szCs w:val="28"/>
        </w:rPr>
      </w:pPr>
      <w:r>
        <w:rPr>
          <w:rFonts w:hint="eastAsia" w:ascii="仿宋_GB2312" w:hAnsi="宋体" w:eastAsia="仿宋_GB2312" w:cs="宋体"/>
          <w:b/>
          <w:bCs/>
          <w:color w:val="333333"/>
          <w:szCs w:val="28"/>
        </w:rPr>
        <w:t>第五条</w:t>
      </w:r>
      <w:r>
        <w:rPr>
          <w:rFonts w:hint="eastAsia" w:ascii="仿宋_GB2312" w:hAnsi="宋体" w:eastAsia="仿宋_GB2312" w:cs="宋体"/>
          <w:color w:val="333333"/>
          <w:szCs w:val="28"/>
        </w:rPr>
        <w:t xml:space="preserve">  采购质疑答复和投诉处理应当坚持依法依规、权责对等、公平公正、简便高效原则。</w:t>
      </w:r>
    </w:p>
    <w:p>
      <w:pPr>
        <w:pStyle w:val="12"/>
        <w:spacing w:after="0"/>
        <w:ind w:right="119" w:firstLine="640"/>
        <w:rPr>
          <w:rFonts w:ascii="仿宋_GB2312" w:hAnsi="宋体" w:eastAsia="仿宋_GB2312" w:cs="宋体"/>
          <w:color w:val="333333"/>
          <w:szCs w:val="28"/>
        </w:rPr>
      </w:pPr>
      <w:r>
        <w:rPr>
          <w:rFonts w:hint="eastAsia" w:ascii="仿宋_GB2312" w:hAnsi="宋体" w:eastAsia="仿宋_GB2312" w:cs="宋体"/>
          <w:b/>
          <w:bCs/>
          <w:color w:val="333333"/>
          <w:szCs w:val="28"/>
        </w:rPr>
        <w:t xml:space="preserve">第六条  </w:t>
      </w:r>
      <w:r>
        <w:rPr>
          <w:rFonts w:hint="eastAsia" w:ascii="仿宋_GB2312" w:hAnsi="宋体" w:eastAsia="仿宋_GB2312" w:cs="宋体"/>
          <w:color w:val="333333"/>
          <w:szCs w:val="28"/>
        </w:rPr>
        <w:t>在校内自主采购活动中，采购人负责供应商质疑答复。采购组织形式为学校统一采购的，由学校国有资产管理处（以下简称“国资处”）负责供应商质疑答复； 采购组织形式为部门自行采购的，由项目单位（采购项目所在的部门）负责供应商质疑答复；学校委托采购代理机构采购的，由采购代理机构在委托授权范围内作出答复。</w:t>
      </w:r>
    </w:p>
    <w:p>
      <w:pPr>
        <w:pStyle w:val="12"/>
        <w:spacing w:after="0"/>
        <w:ind w:right="262" w:firstLine="640"/>
        <w:rPr>
          <w:rFonts w:ascii="仿宋_GB2312" w:hAnsi="宋体" w:eastAsia="仿宋_GB2312" w:cs="宋体"/>
          <w:color w:val="333333"/>
          <w:szCs w:val="28"/>
        </w:rPr>
      </w:pPr>
      <w:r>
        <w:rPr>
          <w:rFonts w:hint="eastAsia" w:ascii="仿宋_GB2312" w:hAnsi="宋体" w:eastAsia="仿宋_GB2312" w:cs="宋体"/>
          <w:b/>
          <w:bCs/>
          <w:color w:val="333333"/>
          <w:szCs w:val="28"/>
        </w:rPr>
        <w:t>第七条</w:t>
      </w:r>
      <w:r>
        <w:rPr>
          <w:rFonts w:hint="eastAsia" w:ascii="仿宋_GB2312" w:hAnsi="宋体" w:eastAsia="仿宋_GB2312" w:cs="宋体"/>
          <w:color w:val="333333"/>
          <w:szCs w:val="28"/>
        </w:rPr>
        <w:t xml:space="preserve">  国资处、项目单位、采购代理机构应当在采购文件中载明接收质疑函和受理投诉的方式、联系部门、联系电话和通讯地址等信息。</w:t>
      </w:r>
    </w:p>
    <w:p>
      <w:pPr>
        <w:pStyle w:val="12"/>
        <w:spacing w:after="0"/>
        <w:ind w:right="122" w:firstLine="640"/>
        <w:rPr>
          <w:rFonts w:ascii="仿宋_GB2312" w:hAnsi="宋体" w:eastAsia="仿宋_GB2312" w:cs="宋体"/>
          <w:color w:val="333333"/>
          <w:szCs w:val="28"/>
        </w:rPr>
      </w:pPr>
      <w:r>
        <w:rPr>
          <w:rFonts w:hint="eastAsia" w:ascii="仿宋_GB2312" w:hAnsi="宋体" w:eastAsia="仿宋_GB2312" w:cs="宋体"/>
          <w:b/>
          <w:bCs/>
          <w:color w:val="333333"/>
          <w:szCs w:val="28"/>
        </w:rPr>
        <w:t>第八条</w:t>
      </w:r>
      <w:r>
        <w:tab/>
      </w:r>
      <w:r>
        <w:rPr>
          <w:rFonts w:hint="eastAsia"/>
        </w:rPr>
        <w:t xml:space="preserve"> </w:t>
      </w:r>
      <w:r>
        <w:rPr>
          <w:rFonts w:hint="eastAsia" w:ascii="仿宋_GB2312" w:hAnsi="宋体" w:eastAsia="仿宋_GB2312" w:cs="宋体"/>
          <w:color w:val="333333"/>
          <w:szCs w:val="28"/>
        </w:rPr>
        <w:t>供应商可以委托代理人进行质疑和投诉。其授权委托书应当载明代理人的姓名或者单位名称、代理事项、具体权限、期限和相关事项。供应商为自然人的，应当由本人签字；供应商为法人或者其他组织的，应当由法定代表人、主要负责人签字或者盖章，并加盖公章。代理人提出质疑和投诉，应当提交供应商签署的授权委托书。</w:t>
      </w:r>
    </w:p>
    <w:p>
      <w:pPr>
        <w:pStyle w:val="12"/>
        <w:spacing w:after="0"/>
        <w:ind w:right="262" w:firstLine="640"/>
        <w:rPr>
          <w:rFonts w:ascii="仿宋_GB2312" w:hAnsi="宋体" w:eastAsia="仿宋_GB2312" w:cs="宋体"/>
          <w:color w:val="333333"/>
          <w:szCs w:val="28"/>
        </w:rPr>
      </w:pPr>
      <w:r>
        <w:rPr>
          <w:rFonts w:hint="eastAsia" w:ascii="仿宋_GB2312" w:hAnsi="宋体" w:eastAsia="仿宋_GB2312" w:cs="宋体"/>
          <w:b/>
          <w:bCs/>
          <w:color w:val="333333"/>
          <w:szCs w:val="28"/>
        </w:rPr>
        <w:t>第九条</w:t>
      </w:r>
      <w:r>
        <w:rPr>
          <w:spacing w:val="97"/>
        </w:rPr>
        <w:t xml:space="preserve"> </w:t>
      </w:r>
      <w:r>
        <w:rPr>
          <w:rFonts w:hint="eastAsia" w:ascii="仿宋_GB2312" w:hAnsi="宋体" w:eastAsia="仿宋_GB2312" w:cs="宋体"/>
          <w:color w:val="333333"/>
          <w:szCs w:val="28"/>
        </w:rPr>
        <w:t>以联合体形式参加学校采购活动的，其投诉应当由组成联合体的所有供应商共同提出。</w:t>
      </w:r>
    </w:p>
    <w:p>
      <w:pPr>
        <w:spacing w:before="240" w:beforeLines="100" w:after="240" w:afterLines="100"/>
        <w:jc w:val="center"/>
        <w:rPr>
          <w:rFonts w:ascii="仿宋_GB2312" w:hAnsi="黑体" w:eastAsia="仿宋_GB2312" w:cs="宋体"/>
          <w:b/>
          <w:bCs/>
          <w:color w:val="333333"/>
          <w:szCs w:val="28"/>
        </w:rPr>
      </w:pPr>
      <w:r>
        <w:rPr>
          <w:rFonts w:hint="eastAsia" w:ascii="仿宋_GB2312" w:hAnsi="黑体" w:eastAsia="仿宋_GB2312" w:cs="宋体"/>
          <w:b/>
          <w:bCs/>
          <w:color w:val="333333"/>
          <w:szCs w:val="28"/>
        </w:rPr>
        <w:t>第二章 质疑的提出</w:t>
      </w:r>
    </w:p>
    <w:p>
      <w:pPr>
        <w:pStyle w:val="12"/>
        <w:spacing w:after="0"/>
        <w:ind w:right="122" w:firstLine="640"/>
        <w:rPr>
          <w:rFonts w:ascii="仿宋_GB2312" w:hAnsi="宋体" w:eastAsia="仿宋_GB2312" w:cs="宋体"/>
          <w:color w:val="333333"/>
          <w:szCs w:val="28"/>
        </w:rPr>
      </w:pPr>
      <w:r>
        <w:rPr>
          <w:rFonts w:hint="eastAsia" w:ascii="仿宋_GB2312" w:hAnsi="宋体" w:eastAsia="仿宋_GB2312" w:cs="宋体"/>
          <w:b/>
          <w:bCs/>
          <w:color w:val="333333"/>
          <w:szCs w:val="28"/>
        </w:rPr>
        <w:t xml:space="preserve">第十条  </w:t>
      </w:r>
      <w:r>
        <w:rPr>
          <w:rFonts w:hint="eastAsia" w:ascii="仿宋_GB2312" w:hAnsi="宋体" w:eastAsia="仿宋_GB2312" w:cs="宋体"/>
          <w:color w:val="333333"/>
          <w:szCs w:val="28"/>
        </w:rPr>
        <w:t>校内自主采购活动中，供应商认为采购文件、采购过程、中标或者成交结果使自己的权益受到损害的，可以在知道或者应知其权益受到损害之日起 7 个工作日内，以书面形式向国资处、项目单位、采购代理机构提出质疑。采购文件可以要求供应商在质疑期内一次性提出针对同一采购程序环节的质疑。</w:t>
      </w:r>
    </w:p>
    <w:p>
      <w:pPr>
        <w:pStyle w:val="12"/>
        <w:spacing w:after="0"/>
        <w:ind w:right="119" w:firstLine="640"/>
        <w:rPr>
          <w:rFonts w:ascii="仿宋_GB2312" w:hAnsi="宋体" w:eastAsia="仿宋_GB2312" w:cs="宋体"/>
          <w:color w:val="333333"/>
          <w:szCs w:val="28"/>
        </w:rPr>
      </w:pPr>
      <w:r>
        <w:rPr>
          <w:rFonts w:hint="eastAsia" w:ascii="仿宋_GB2312" w:hAnsi="宋体" w:eastAsia="仿宋_GB2312" w:cs="宋体"/>
          <w:b/>
          <w:bCs/>
          <w:color w:val="333333"/>
          <w:szCs w:val="28"/>
        </w:rPr>
        <w:t xml:space="preserve">第十一条  </w:t>
      </w:r>
      <w:r>
        <w:rPr>
          <w:rFonts w:hint="eastAsia" w:ascii="仿宋_GB2312" w:hAnsi="宋体" w:eastAsia="仿宋_GB2312" w:cs="宋体"/>
          <w:color w:val="333333"/>
          <w:szCs w:val="28"/>
        </w:rPr>
        <w:t>校内自主采购活动中，提出质疑的供应商（以下简称质疑供应商）应当是参与所质疑项目采购活动的供应商。潜在供应商已依法依规获取其可质疑的采购文件的，可以对该文件提出质疑。对采购文件提出质疑的，应当在采购文件规定的时间内提出。</w:t>
      </w:r>
    </w:p>
    <w:p>
      <w:pPr>
        <w:pStyle w:val="12"/>
        <w:spacing w:after="0"/>
        <w:ind w:right="119" w:firstLine="640"/>
        <w:rPr>
          <w:rFonts w:ascii="仿宋_GB2312" w:hAnsi="宋体" w:eastAsia="仿宋_GB2312" w:cs="宋体"/>
          <w:color w:val="333333"/>
          <w:szCs w:val="28"/>
        </w:rPr>
      </w:pPr>
      <w:r>
        <w:rPr>
          <w:rFonts w:hint="eastAsia" w:ascii="仿宋_GB2312" w:hAnsi="宋体" w:eastAsia="仿宋_GB2312" w:cs="宋体"/>
          <w:b/>
          <w:bCs/>
          <w:color w:val="333333"/>
          <w:szCs w:val="28"/>
        </w:rPr>
        <w:t xml:space="preserve">第十二条  </w:t>
      </w:r>
      <w:r>
        <w:rPr>
          <w:rFonts w:hint="eastAsia" w:ascii="仿宋_GB2312" w:hAnsi="宋体" w:eastAsia="仿宋_GB2312" w:cs="宋体"/>
          <w:color w:val="333333"/>
          <w:szCs w:val="28"/>
        </w:rPr>
        <w:t>校内自主采购活动中，供应商提出质疑应当提交质疑函和必要的证明材料。质疑函应当包括下列内容：</w:t>
      </w:r>
    </w:p>
    <w:p>
      <w:pPr>
        <w:pStyle w:val="12"/>
        <w:spacing w:after="0"/>
        <w:ind w:right="119" w:firstLine="640"/>
        <w:rPr>
          <w:rFonts w:ascii="仿宋_GB2312" w:hAnsi="宋体" w:eastAsia="仿宋_GB2312" w:cs="宋体"/>
          <w:color w:val="333333"/>
          <w:szCs w:val="28"/>
        </w:rPr>
      </w:pPr>
      <w:r>
        <w:rPr>
          <w:rFonts w:hint="eastAsia" w:ascii="仿宋_GB2312" w:hAnsi="宋体" w:eastAsia="仿宋_GB2312" w:cs="宋体"/>
          <w:color w:val="333333"/>
          <w:szCs w:val="28"/>
        </w:rPr>
        <w:t>（一）供应商的姓名或者单位名称、地址、邮编、联系人及联系电话；</w:t>
      </w:r>
    </w:p>
    <w:p>
      <w:pPr>
        <w:pStyle w:val="12"/>
        <w:spacing w:after="0"/>
        <w:ind w:right="119" w:firstLine="640"/>
        <w:rPr>
          <w:rFonts w:ascii="仿宋_GB2312" w:hAnsi="宋体" w:eastAsia="仿宋_GB2312" w:cs="宋体"/>
          <w:color w:val="333333"/>
          <w:szCs w:val="28"/>
        </w:rPr>
      </w:pPr>
      <w:r>
        <w:rPr>
          <w:rFonts w:hint="eastAsia" w:ascii="仿宋_GB2312" w:hAnsi="宋体" w:eastAsia="仿宋_GB2312" w:cs="宋体"/>
          <w:color w:val="333333"/>
          <w:szCs w:val="28"/>
        </w:rPr>
        <w:t>（二）质疑项目的名称、编号；</w:t>
      </w:r>
    </w:p>
    <w:p>
      <w:pPr>
        <w:pStyle w:val="12"/>
        <w:spacing w:after="0"/>
        <w:ind w:right="119" w:firstLine="640"/>
        <w:rPr>
          <w:rFonts w:ascii="仿宋_GB2312" w:hAnsi="宋体" w:eastAsia="仿宋_GB2312" w:cs="宋体"/>
          <w:color w:val="333333"/>
          <w:szCs w:val="28"/>
        </w:rPr>
      </w:pPr>
      <w:r>
        <w:rPr>
          <w:rFonts w:hint="eastAsia" w:ascii="仿宋_GB2312" w:hAnsi="宋体" w:eastAsia="仿宋_GB2312" w:cs="宋体"/>
          <w:color w:val="333333"/>
          <w:szCs w:val="28"/>
        </w:rPr>
        <w:t>（三）具体、明确的质疑事项和与质疑事项相关的请求；</w:t>
      </w:r>
    </w:p>
    <w:p>
      <w:pPr>
        <w:pStyle w:val="12"/>
        <w:spacing w:after="0"/>
        <w:ind w:right="119" w:firstLine="640"/>
        <w:rPr>
          <w:rFonts w:ascii="仿宋_GB2312" w:hAnsi="宋体" w:eastAsia="仿宋_GB2312" w:cs="宋体"/>
          <w:color w:val="333333"/>
          <w:szCs w:val="28"/>
        </w:rPr>
      </w:pPr>
      <w:r>
        <w:rPr>
          <w:rFonts w:hint="eastAsia" w:ascii="仿宋_GB2312" w:hAnsi="宋体" w:eastAsia="仿宋_GB2312" w:cs="宋体"/>
          <w:color w:val="333333"/>
          <w:szCs w:val="28"/>
        </w:rPr>
        <w:t>（四）事实依据；</w:t>
      </w:r>
    </w:p>
    <w:p>
      <w:pPr>
        <w:pStyle w:val="12"/>
        <w:spacing w:after="0"/>
        <w:ind w:right="119" w:firstLine="640"/>
        <w:rPr>
          <w:rFonts w:ascii="仿宋_GB2312" w:hAnsi="宋体" w:eastAsia="仿宋_GB2312" w:cs="宋体"/>
          <w:color w:val="333333"/>
          <w:szCs w:val="28"/>
        </w:rPr>
      </w:pPr>
      <w:r>
        <w:rPr>
          <w:rFonts w:hint="eastAsia" w:ascii="仿宋_GB2312" w:hAnsi="宋体" w:eastAsia="仿宋_GB2312" w:cs="宋体"/>
          <w:color w:val="333333"/>
          <w:szCs w:val="28"/>
        </w:rPr>
        <w:t>（五）必要的法律依据；</w:t>
      </w:r>
    </w:p>
    <w:p>
      <w:pPr>
        <w:pStyle w:val="12"/>
        <w:spacing w:after="0"/>
        <w:ind w:right="119" w:firstLine="640"/>
        <w:rPr>
          <w:rFonts w:ascii="仿宋_GB2312" w:hAnsi="宋体" w:eastAsia="仿宋_GB2312" w:cs="宋体"/>
          <w:color w:val="333333"/>
          <w:szCs w:val="28"/>
        </w:rPr>
      </w:pPr>
      <w:r>
        <w:rPr>
          <w:rFonts w:hint="eastAsia" w:ascii="仿宋_GB2312" w:hAnsi="宋体" w:eastAsia="仿宋_GB2312" w:cs="宋体"/>
          <w:color w:val="333333"/>
          <w:szCs w:val="28"/>
        </w:rPr>
        <w:t>（六）提出质疑的日期。供应商为自然人的，应当由本人签字；供应商为法人或者其他组织的，应当由法定代表人、主要负责人，或者其授权代表签字或者盖章，并加盖公章。</w:t>
      </w:r>
    </w:p>
    <w:p>
      <w:pPr>
        <w:pStyle w:val="12"/>
        <w:spacing w:after="0"/>
        <w:ind w:right="259" w:firstLine="640"/>
      </w:pPr>
      <w:r>
        <w:rPr>
          <w:rFonts w:hint="eastAsia" w:ascii="仿宋_GB2312" w:hAnsi="宋体" w:eastAsia="仿宋_GB2312" w:cs="宋体"/>
          <w:b/>
          <w:bCs/>
          <w:color w:val="333333"/>
          <w:szCs w:val="28"/>
        </w:rPr>
        <w:t xml:space="preserve">第十三条  </w:t>
      </w:r>
      <w:r>
        <w:rPr>
          <w:rFonts w:hint="eastAsia" w:ascii="仿宋_GB2312" w:hAnsi="宋体" w:eastAsia="仿宋_GB2312" w:cs="宋体"/>
          <w:color w:val="333333"/>
          <w:szCs w:val="28"/>
        </w:rPr>
        <w:t>供应商的书面质疑如不符合本办法第十二条的规定，国资处、项目单位、采购代理机构应及时书面告知其补充或修改书面质疑材料的具体内容，并规定重新提交书面质疑的期限。</w:t>
      </w:r>
    </w:p>
    <w:p>
      <w:pPr>
        <w:spacing w:before="240" w:beforeLines="100" w:after="240" w:afterLines="100"/>
        <w:jc w:val="center"/>
        <w:rPr>
          <w:rFonts w:ascii="仿宋_GB2312" w:hAnsi="微软雅黑" w:eastAsia="仿宋_GB2312"/>
          <w:color w:val="3E3E3E"/>
          <w:szCs w:val="28"/>
        </w:rPr>
      </w:pPr>
      <w:r>
        <w:rPr>
          <w:rFonts w:hint="eastAsia" w:ascii="仿宋_GB2312" w:hAnsi="黑体" w:eastAsia="仿宋_GB2312"/>
          <w:b/>
          <w:color w:val="3E3E3E"/>
          <w:szCs w:val="28"/>
        </w:rPr>
        <w:t>第三章  质疑的答复</w:t>
      </w:r>
    </w:p>
    <w:p>
      <w:pPr>
        <w:pStyle w:val="12"/>
        <w:spacing w:after="0"/>
        <w:ind w:right="247"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第十四条  </w:t>
      </w:r>
      <w:r>
        <w:rPr>
          <w:rFonts w:hint="eastAsia" w:ascii="仿宋_GB2312" w:hAnsi="宋体" w:eastAsia="仿宋_GB2312" w:cs="Calibri"/>
          <w:color w:val="333333"/>
          <w:szCs w:val="28"/>
        </w:rPr>
        <w:t>校内自主采购活动中，国资处、项目单位、采购代理机构不得拒收质疑供应商在法定质疑期内发出的质疑函，应当在收到质疑函后 7 个工作日内作出答复，并以书面形式通知质疑供应商。</w:t>
      </w:r>
    </w:p>
    <w:p>
      <w:pPr>
        <w:pStyle w:val="12"/>
        <w:spacing w:after="0"/>
        <w:ind w:right="247"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第十五条  </w:t>
      </w:r>
      <w:r>
        <w:rPr>
          <w:rFonts w:hint="eastAsia" w:ascii="仿宋_GB2312" w:hAnsi="宋体" w:eastAsia="仿宋_GB2312" w:cs="Calibri"/>
          <w:color w:val="333333"/>
          <w:szCs w:val="28"/>
        </w:rPr>
        <w:t>供应商的书面质疑属于下列情形之一的，国资处、项目单位、采购代理机构可不予受理，并以书面形式告知其不予受理的原因：</w:t>
      </w:r>
    </w:p>
    <w:p>
      <w:pPr>
        <w:pStyle w:val="12"/>
        <w:spacing w:after="0"/>
        <w:ind w:right="247" w:firstLine="640"/>
        <w:rPr>
          <w:rFonts w:ascii="仿宋_GB2312" w:hAnsi="宋体" w:eastAsia="仿宋_GB2312" w:cs="Calibri"/>
          <w:color w:val="333333"/>
          <w:szCs w:val="28"/>
        </w:rPr>
      </w:pPr>
      <w:r>
        <w:rPr>
          <w:rFonts w:hint="eastAsia" w:ascii="仿宋_GB2312" w:hAnsi="宋体" w:eastAsia="仿宋_GB2312" w:cs="Calibri"/>
          <w:color w:val="333333"/>
          <w:szCs w:val="28"/>
        </w:rPr>
        <w:t>（一）未通过资格审核，或未参与该采购项目活动的供应商；</w:t>
      </w:r>
    </w:p>
    <w:p>
      <w:pPr>
        <w:pStyle w:val="12"/>
        <w:spacing w:after="0"/>
        <w:ind w:right="247" w:firstLine="640"/>
        <w:rPr>
          <w:w w:val="99"/>
        </w:rPr>
      </w:pPr>
      <w:r>
        <w:rPr>
          <w:rFonts w:hint="eastAsia" w:ascii="仿宋_GB2312" w:hAnsi="宋体" w:eastAsia="仿宋_GB2312" w:cs="Calibri"/>
          <w:color w:val="333333"/>
          <w:szCs w:val="28"/>
        </w:rPr>
        <w:t>（二）已超过法律规定或采购文件约定的质疑期限。</w:t>
      </w:r>
      <w:r>
        <w:rPr>
          <w:w w:val="99"/>
        </w:rPr>
        <w:t xml:space="preserve"> </w:t>
      </w:r>
    </w:p>
    <w:p>
      <w:pPr>
        <w:pStyle w:val="12"/>
        <w:spacing w:after="0"/>
        <w:ind w:right="247"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第十六条  </w:t>
      </w:r>
      <w:r>
        <w:rPr>
          <w:rFonts w:hint="eastAsia" w:ascii="仿宋_GB2312" w:hAnsi="宋体" w:eastAsia="仿宋_GB2312" w:cs="Calibri"/>
          <w:color w:val="333333"/>
          <w:szCs w:val="28"/>
        </w:rPr>
        <w:t>国资处、项目单位可就供应商的质疑事项进行调查取证，有关当事人应当如实反映情况和提供有关材料。</w:t>
      </w:r>
    </w:p>
    <w:p>
      <w:pPr>
        <w:pStyle w:val="12"/>
        <w:spacing w:after="0"/>
        <w:ind w:right="107"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第十七条  </w:t>
      </w:r>
      <w:r>
        <w:rPr>
          <w:rFonts w:hint="eastAsia" w:ascii="仿宋_GB2312" w:hAnsi="宋体" w:eastAsia="仿宋_GB2312" w:cs="Calibri"/>
          <w:color w:val="333333"/>
          <w:szCs w:val="28"/>
        </w:rPr>
        <w:t>校内自主采购活动中，供应商对评审过程、中标或者成交结果提出质疑的，国资处、项目单位、采购代理机构可以组织原采购评审小组共同答复质疑。</w:t>
      </w:r>
    </w:p>
    <w:p>
      <w:pPr>
        <w:pStyle w:val="12"/>
        <w:spacing w:after="0"/>
        <w:ind w:right="247"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第十八条  </w:t>
      </w:r>
      <w:r>
        <w:rPr>
          <w:rFonts w:hint="eastAsia" w:ascii="仿宋_GB2312" w:hAnsi="宋体" w:eastAsia="仿宋_GB2312" w:cs="Calibri"/>
          <w:color w:val="333333"/>
          <w:szCs w:val="28"/>
        </w:rPr>
        <w:t>校内自主采购活动中，质疑答复应当包括下列内容：</w:t>
      </w:r>
    </w:p>
    <w:p>
      <w:pPr>
        <w:pStyle w:val="12"/>
        <w:spacing w:after="0"/>
        <w:ind w:right="247" w:firstLine="640"/>
        <w:rPr>
          <w:rFonts w:ascii="仿宋_GB2312" w:hAnsi="宋体" w:eastAsia="仿宋_GB2312" w:cs="Calibri"/>
          <w:color w:val="333333"/>
          <w:szCs w:val="28"/>
        </w:rPr>
      </w:pPr>
      <w:r>
        <w:rPr>
          <w:rFonts w:hint="eastAsia" w:ascii="仿宋_GB2312" w:hAnsi="宋体" w:eastAsia="仿宋_GB2312" w:cs="Calibri"/>
          <w:color w:val="333333"/>
          <w:szCs w:val="28"/>
        </w:rPr>
        <w:t>（一）质疑供应商的姓名或者单位名称；</w:t>
      </w:r>
    </w:p>
    <w:p>
      <w:pPr>
        <w:pStyle w:val="12"/>
        <w:spacing w:after="0"/>
        <w:ind w:right="247" w:firstLine="640"/>
        <w:rPr>
          <w:rFonts w:ascii="仿宋_GB2312" w:hAnsi="宋体" w:eastAsia="仿宋_GB2312" w:cs="Calibri"/>
          <w:color w:val="333333"/>
          <w:szCs w:val="28"/>
        </w:rPr>
      </w:pPr>
      <w:r>
        <w:rPr>
          <w:rFonts w:hint="eastAsia" w:ascii="仿宋_GB2312" w:hAnsi="宋体" w:eastAsia="仿宋_GB2312" w:cs="Calibri"/>
          <w:color w:val="333333"/>
          <w:szCs w:val="28"/>
        </w:rPr>
        <w:t>（二）收到质疑函的日期、质疑项目名称及编号；</w:t>
      </w:r>
    </w:p>
    <w:p>
      <w:pPr>
        <w:pStyle w:val="12"/>
        <w:spacing w:after="0"/>
        <w:ind w:right="247" w:firstLine="640"/>
        <w:rPr>
          <w:rFonts w:ascii="仿宋_GB2312" w:hAnsi="宋体" w:eastAsia="仿宋_GB2312" w:cs="Calibri"/>
          <w:color w:val="333333"/>
          <w:szCs w:val="28"/>
        </w:rPr>
      </w:pPr>
      <w:r>
        <w:rPr>
          <w:rFonts w:hint="eastAsia" w:ascii="仿宋_GB2312" w:hAnsi="宋体" w:eastAsia="仿宋_GB2312" w:cs="Calibri"/>
          <w:color w:val="333333"/>
          <w:szCs w:val="28"/>
        </w:rPr>
        <w:t>（三）质疑事项、质疑答复的具体内容、事实依据和法律及相关政策规定等依据；</w:t>
      </w:r>
    </w:p>
    <w:p>
      <w:pPr>
        <w:pStyle w:val="12"/>
        <w:spacing w:after="0"/>
        <w:ind w:right="247" w:firstLine="640"/>
        <w:rPr>
          <w:rFonts w:ascii="仿宋_GB2312" w:hAnsi="宋体" w:eastAsia="仿宋_GB2312" w:cs="Calibri"/>
          <w:color w:val="333333"/>
          <w:szCs w:val="28"/>
        </w:rPr>
      </w:pPr>
      <w:r>
        <w:rPr>
          <w:rFonts w:hint="eastAsia" w:ascii="仿宋_GB2312" w:hAnsi="宋体" w:eastAsia="仿宋_GB2312" w:cs="Calibri"/>
          <w:color w:val="333333"/>
          <w:szCs w:val="28"/>
        </w:rPr>
        <w:t>（四）告知质疑供应商依法投诉的权利；</w:t>
      </w:r>
    </w:p>
    <w:p>
      <w:pPr>
        <w:pStyle w:val="12"/>
        <w:spacing w:after="0"/>
        <w:ind w:right="247" w:firstLine="640"/>
        <w:rPr>
          <w:rFonts w:ascii="仿宋_GB2312" w:hAnsi="宋体" w:eastAsia="仿宋_GB2312" w:cs="Calibri"/>
          <w:color w:val="333333"/>
          <w:szCs w:val="28"/>
        </w:rPr>
      </w:pPr>
      <w:r>
        <w:rPr>
          <w:rFonts w:hint="eastAsia" w:ascii="仿宋_GB2312" w:hAnsi="宋体" w:eastAsia="仿宋_GB2312" w:cs="Calibri"/>
          <w:color w:val="333333"/>
          <w:szCs w:val="28"/>
        </w:rPr>
        <w:t>（五）质疑答复人名称；</w:t>
      </w:r>
    </w:p>
    <w:p>
      <w:pPr>
        <w:pStyle w:val="12"/>
        <w:spacing w:after="0"/>
        <w:ind w:right="247" w:firstLine="640"/>
        <w:rPr>
          <w:rFonts w:ascii="仿宋_GB2312" w:hAnsi="宋体" w:eastAsia="仿宋_GB2312" w:cs="Calibri"/>
          <w:color w:val="333333"/>
          <w:szCs w:val="28"/>
        </w:rPr>
      </w:pPr>
      <w:r>
        <w:rPr>
          <w:rFonts w:hint="eastAsia" w:ascii="仿宋_GB2312" w:hAnsi="宋体" w:eastAsia="仿宋_GB2312" w:cs="Calibri"/>
          <w:color w:val="333333"/>
          <w:szCs w:val="28"/>
        </w:rPr>
        <w:t>（六）答复质疑的日期。</w:t>
      </w:r>
    </w:p>
    <w:p>
      <w:pPr>
        <w:pStyle w:val="12"/>
        <w:spacing w:after="0"/>
        <w:ind w:right="247" w:firstLine="640"/>
        <w:rPr>
          <w:rFonts w:ascii="仿宋_GB2312" w:hAnsi="宋体" w:eastAsia="仿宋_GB2312" w:cs="Calibri"/>
          <w:color w:val="333333"/>
          <w:szCs w:val="28"/>
        </w:rPr>
      </w:pPr>
      <w:r>
        <w:rPr>
          <w:rFonts w:hint="eastAsia" w:ascii="仿宋_GB2312" w:hAnsi="宋体" w:eastAsia="仿宋_GB2312" w:cs="Calibri"/>
          <w:color w:val="333333"/>
          <w:szCs w:val="28"/>
        </w:rPr>
        <w:t>质疑答复的内容不得涉及商业秘密。</w:t>
      </w:r>
    </w:p>
    <w:p>
      <w:pPr>
        <w:pStyle w:val="12"/>
        <w:spacing w:after="0"/>
        <w:ind w:right="247"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第十九条  </w:t>
      </w:r>
      <w:r>
        <w:rPr>
          <w:rFonts w:hint="eastAsia" w:ascii="仿宋_GB2312" w:hAnsi="宋体" w:eastAsia="仿宋_GB2312" w:cs="Calibri"/>
          <w:color w:val="333333"/>
          <w:szCs w:val="28"/>
        </w:rPr>
        <w:t>校内自主采购活动中，国资处、项目单位、采购代理机构认为供应商质疑不成立，或者成立但未对中标、成交结果构成影响的，继续开展采购活动；认为供应商质疑成立且影响或者可能影响中标、成交结果的，按照下列情况处理：</w:t>
      </w:r>
    </w:p>
    <w:p>
      <w:pPr>
        <w:pStyle w:val="12"/>
        <w:spacing w:after="0"/>
        <w:ind w:right="247" w:firstLine="480"/>
        <w:rPr>
          <w:rFonts w:ascii="仿宋_GB2312" w:hAnsi="宋体" w:eastAsia="仿宋_GB2312" w:cs="Calibri"/>
          <w:color w:val="333333"/>
          <w:szCs w:val="28"/>
        </w:rPr>
      </w:pPr>
      <w:r>
        <w:rPr>
          <w:rFonts w:hint="eastAsia" w:ascii="仿宋_GB2312" w:hAnsi="宋体" w:eastAsia="仿宋_GB2312" w:cs="Calibri"/>
          <w:color w:val="333333"/>
          <w:szCs w:val="28"/>
        </w:rPr>
        <w:t>（一）对采购文件提出的质疑，依法通过澄清或者修改可以继续开展采购活动的，澄清或者修改采购文件后继续开展采购活动；否则应当修改采购文件后重新开展采购活动；</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2"/>
        <w:spacing w:after="0"/>
        <w:ind w:firstLine="640"/>
        <w:jc w:val="left"/>
        <w:rPr>
          <w:rFonts w:ascii="仿宋_GB2312" w:hAnsi="宋体" w:eastAsia="仿宋_GB2312" w:cs="Calibri"/>
          <w:color w:val="333333"/>
          <w:szCs w:val="28"/>
        </w:rPr>
      </w:pPr>
      <w:r>
        <w:rPr>
          <w:rFonts w:hint="eastAsia" w:ascii="仿宋_GB2312" w:hAnsi="宋体" w:eastAsia="仿宋_GB2312" w:cs="Calibri"/>
          <w:color w:val="333333"/>
          <w:szCs w:val="28"/>
        </w:rPr>
        <w:t>质疑答复导致中标、成交结果改变的，国资处、项目单位应当将有关情况书面报告纪委办公室。</w:t>
      </w:r>
    </w:p>
    <w:p>
      <w:pPr>
        <w:spacing w:before="240" w:beforeLines="100" w:after="240" w:afterLines="100"/>
        <w:jc w:val="center"/>
        <w:rPr>
          <w:rFonts w:ascii="仿宋_GB2312" w:hAnsi="黑体" w:eastAsia="仿宋_GB2312" w:cs="Calibri"/>
          <w:b/>
          <w:color w:val="3E3E3E"/>
          <w:szCs w:val="28"/>
        </w:rPr>
      </w:pPr>
      <w:r>
        <w:rPr>
          <w:rFonts w:hint="eastAsia" w:ascii="仿宋_GB2312" w:hAnsi="黑体" w:eastAsia="仿宋_GB2312" w:cs="Calibri"/>
          <w:b/>
          <w:color w:val="3E3E3E"/>
          <w:szCs w:val="28"/>
        </w:rPr>
        <w:t>第四章  投诉的提起</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第二十条  </w:t>
      </w:r>
      <w:r>
        <w:rPr>
          <w:rFonts w:hint="eastAsia" w:ascii="仿宋_GB2312" w:hAnsi="宋体" w:eastAsia="仿宋_GB2312" w:cs="Calibri"/>
          <w:color w:val="333333"/>
          <w:szCs w:val="28"/>
        </w:rPr>
        <w:t>校内自主采购活动中，校纪委办公室负责接收和处理供应商的投诉。质疑供应商对国资处、项目单位、采购代理机构的答复不满意，或者国资处、项目单位、采购代理机构未在规定时间内作出答复的，可以在答复期满后7个工作日内向学校纪委办公室提起投诉。国资处、项目单位、采购代理机构在采购活动中未正常履职、存在违规违纪行为的，可向学校纪委办公室提起投诉。</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宋体"/>
          <w:b/>
          <w:bCs/>
          <w:color w:val="333333"/>
          <w:szCs w:val="28"/>
        </w:rPr>
        <w:t>第二十一条</w:t>
      </w:r>
      <w:r>
        <w:tab/>
      </w:r>
      <w:r>
        <w:rPr>
          <w:rFonts w:hint="eastAsia" w:ascii="仿宋_GB2312" w:hAnsi="宋体" w:eastAsia="仿宋_GB2312" w:cs="Calibri"/>
          <w:color w:val="333333"/>
          <w:szCs w:val="28"/>
        </w:rPr>
        <w:t>校内自主采购活动中，投诉人投诉时,应当提交投诉书和必要的证明材料。投诉书应当包括下列内容：</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（一）投诉人和被投诉人的姓名或者单位名称、通讯地 址、邮编、联系人及联系电话；</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（二）质疑和质疑答复情况说明及相关证明材料；</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（三）具体、明确的投诉事项和与投诉事项相关的投诉请求；</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（四）事实依据；</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（五）法律依据；</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 xml:space="preserve">（六）提起投诉的日期。 </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投诉人为自然人的，应当由本人签字；投诉人为法人或者其他组织的，应当由法定代表人、主要负责人，或者其授权代表签字或者盖章，并加盖公章。</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宋体"/>
          <w:b/>
          <w:bCs/>
          <w:color w:val="333333"/>
          <w:szCs w:val="28"/>
        </w:rPr>
        <w:t>第二十二条</w:t>
      </w:r>
      <w:r>
        <w:tab/>
      </w:r>
      <w:r>
        <w:rPr>
          <w:rFonts w:hint="eastAsia" w:ascii="仿宋_GB2312" w:hAnsi="宋体" w:eastAsia="仿宋_GB2312" w:cs="Calibri"/>
          <w:color w:val="333333"/>
          <w:szCs w:val="28"/>
        </w:rPr>
        <w:t>投诉人应当根据本办法第七条规定的信息内容，并按照其规定的方式提起投诉。</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投诉人提起投诉应当符合下列条件：</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（一）提起投诉前已依法、依规进行质疑；</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（二）投诉书内容符合本办法的规定；</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（三）在投诉有效期限内提起投诉；</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（四）同一投诉事项未经投诉处理。</w:t>
      </w:r>
    </w:p>
    <w:p>
      <w:pPr>
        <w:pStyle w:val="12"/>
        <w:tabs>
          <w:tab w:val="left" w:pos="2762"/>
        </w:tabs>
        <w:spacing w:after="0"/>
        <w:ind w:right="122" w:firstLine="640"/>
        <w:jc w:val="left"/>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第二十三条  </w:t>
      </w:r>
      <w:r>
        <w:rPr>
          <w:rFonts w:hint="eastAsia" w:ascii="仿宋_GB2312" w:hAnsi="宋体" w:eastAsia="仿宋_GB2312" w:cs="Calibri"/>
          <w:color w:val="333333"/>
          <w:szCs w:val="28"/>
        </w:rPr>
        <w:t>供应商投诉的事项不得超出已质疑事项的范围，但基于质疑答复内容提出的投诉事项除外。</w:t>
      </w:r>
    </w:p>
    <w:p>
      <w:pPr>
        <w:spacing w:before="240" w:beforeLines="100" w:after="240" w:afterLines="100"/>
        <w:jc w:val="center"/>
        <w:rPr>
          <w:rFonts w:ascii="仿宋_GB2312" w:hAnsi="黑体" w:eastAsia="仿宋_GB2312" w:cs="Calibri"/>
          <w:b/>
          <w:color w:val="3E3E3E"/>
          <w:szCs w:val="28"/>
        </w:rPr>
      </w:pPr>
      <w:r>
        <w:rPr>
          <w:rFonts w:hint="eastAsia" w:ascii="仿宋_GB2312" w:hAnsi="黑体" w:eastAsia="仿宋_GB2312" w:cs="Calibri"/>
          <w:b/>
          <w:color w:val="3E3E3E"/>
          <w:szCs w:val="28"/>
        </w:rPr>
        <w:t>第五章  投诉的处理</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第二十四条  </w:t>
      </w:r>
      <w:r>
        <w:rPr>
          <w:rFonts w:hint="eastAsia" w:ascii="仿宋_GB2312" w:hAnsi="宋体" w:eastAsia="仿宋_GB2312" w:cs="Calibri"/>
          <w:color w:val="333333"/>
          <w:szCs w:val="28"/>
        </w:rPr>
        <w:t>纪委办公室收到投诉书后，应当在 5 个工作日内进行审查，审查后按照下列情况处理：</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（一）投诉书内容不符合本办法第二十一条规定的，应当在收到投诉书 5 个工作日内一次性书面通知投诉人补正。补正通知应当载明需要补正的事项和合理的补正期限。未按照补正期限进行补正或者补正后仍不符合规定的，不予受理</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（二）投诉不符合本办法第二十二条规定条件的，应当在 3 个工作日内书面告知投诉人不予受理，并说明理由；</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（三）投诉不属于本部门管辖的，应当在 3 个工作日内书面告知投诉人向有管辖权的部门提起投诉；</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（四）投诉符合本办法第二十一条、第二十二条规定的，自收到投诉书之日起即为受理，并在收到投诉后 8 个工作日 内向被投诉人和其他与投诉事项有关的当事人发出投诉答复通知书及投诉书副本。</w:t>
      </w:r>
    </w:p>
    <w:p>
      <w:pPr>
        <w:pStyle w:val="12"/>
        <w:spacing w:after="0"/>
        <w:ind w:right="262" w:firstLine="640"/>
        <w:rPr>
          <w:rFonts w:ascii="仿宋_GB2312" w:hAnsi="宋体" w:eastAsia="仿宋_GB2312" w:cs="Calibri"/>
          <w:color w:val="333333"/>
          <w:szCs w:val="28"/>
        </w:rPr>
      </w:pPr>
      <w:r>
        <w:rPr>
          <w:rFonts w:hint="eastAsia" w:ascii="仿宋_GB2312" w:hAnsi="宋体" w:eastAsia="仿宋_GB2312" w:cs="宋体"/>
          <w:b/>
          <w:bCs/>
          <w:color w:val="333333"/>
          <w:szCs w:val="28"/>
        </w:rPr>
        <w:t>第二十五条</w:t>
      </w:r>
      <w:r>
        <w:rPr>
          <w:spacing w:val="99"/>
        </w:rPr>
        <w:t xml:space="preserve"> </w:t>
      </w:r>
      <w:r>
        <w:rPr>
          <w:rFonts w:hint="eastAsia" w:ascii="仿宋_GB2312" w:hAnsi="宋体" w:eastAsia="仿宋_GB2312" w:cs="Calibri"/>
          <w:color w:val="333333"/>
          <w:szCs w:val="28"/>
        </w:rPr>
        <w:t>国资处、项目单位和其他与投诉事项有关的当事人应当在收到投诉答复通知书及投诉书副本之日起 5 个工作日内，以书面形式向纪委办公室作出说明，并提交相关证据、依据和其他有关材料。</w:t>
      </w:r>
    </w:p>
    <w:p>
      <w:pPr>
        <w:pStyle w:val="12"/>
        <w:spacing w:after="0"/>
        <w:ind w:right="262" w:firstLine="640"/>
        <w:rPr>
          <w:rFonts w:ascii="仿宋_GB2312" w:hAnsi="宋体" w:eastAsia="仿宋_GB2312" w:cs="Calibri"/>
          <w:color w:val="333333"/>
          <w:szCs w:val="28"/>
        </w:rPr>
      </w:pPr>
      <w:r>
        <w:rPr>
          <w:rFonts w:hint="eastAsia" w:ascii="仿宋_GB2312" w:hAnsi="宋体" w:eastAsia="仿宋_GB2312" w:cs="宋体"/>
          <w:b/>
          <w:bCs/>
          <w:color w:val="333333"/>
          <w:szCs w:val="28"/>
        </w:rPr>
        <w:t>第二十六条</w:t>
      </w:r>
      <w:r>
        <w:rPr>
          <w:spacing w:val="124"/>
        </w:rPr>
        <w:t xml:space="preserve"> </w:t>
      </w:r>
      <w:r>
        <w:rPr>
          <w:rFonts w:hint="eastAsia" w:ascii="仿宋_GB2312" w:hAnsi="宋体" w:eastAsia="仿宋_GB2312" w:cs="Calibri"/>
          <w:color w:val="333333"/>
          <w:szCs w:val="28"/>
        </w:rPr>
        <w:t>纪委办公室处理投诉事项原则上采用书面审查的方式。纪委办公室认为有必要时，可以进行调查取证或者组织质证。</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宋体"/>
          <w:b/>
          <w:bCs/>
          <w:color w:val="333333"/>
          <w:szCs w:val="28"/>
        </w:rPr>
        <w:t>第二十七条</w:t>
      </w:r>
      <w:r>
        <w:rPr>
          <w:spacing w:val="101"/>
        </w:rPr>
        <w:t xml:space="preserve"> </w:t>
      </w:r>
      <w:r>
        <w:rPr>
          <w:rFonts w:hint="eastAsia" w:ascii="仿宋_GB2312" w:hAnsi="宋体" w:eastAsia="仿宋_GB2312" w:cs="Calibri"/>
          <w:color w:val="333333"/>
          <w:szCs w:val="28"/>
        </w:rPr>
        <w:t>纪委办公室可以根据法律、法规规定或者职责权限，委托相关单位或者第三方开展调查取证、检验、检测、鉴定。质证应当通知相关当事人到场，并制作质证笔录。质证笔录应当由当事人签字确认。</w:t>
      </w:r>
    </w:p>
    <w:p>
      <w:pPr>
        <w:pStyle w:val="12"/>
        <w:spacing w:after="0"/>
        <w:ind w:right="247" w:firstLine="640"/>
        <w:rPr>
          <w:rFonts w:ascii="仿宋_GB2312" w:hAnsi="宋体" w:eastAsia="仿宋_GB2312" w:cs="Calibri"/>
          <w:color w:val="333333"/>
          <w:szCs w:val="28"/>
        </w:rPr>
      </w:pPr>
      <w:r>
        <w:rPr>
          <w:rFonts w:hint="eastAsia" w:ascii="仿宋_GB2312" w:hAnsi="宋体" w:eastAsia="仿宋_GB2312" w:cs="宋体"/>
          <w:b/>
          <w:bCs/>
          <w:color w:val="333333"/>
          <w:szCs w:val="28"/>
        </w:rPr>
        <w:t>第二十八条</w:t>
      </w:r>
      <w:r>
        <w:rPr>
          <w:spacing w:val="98"/>
        </w:rPr>
        <w:t xml:space="preserve"> </w:t>
      </w:r>
      <w:r>
        <w:rPr>
          <w:rFonts w:hint="eastAsia" w:ascii="仿宋_GB2312" w:hAnsi="宋体" w:eastAsia="仿宋_GB2312" w:cs="Calibri"/>
          <w:color w:val="333333"/>
          <w:szCs w:val="28"/>
        </w:rPr>
        <w:t>纪委办公室依法、依规进行调查取证时，投诉人、国资处、项目单位以及与投诉事项有关的部门及人员应当如实反映情况，并提供纪委办公室所需要的相关材料。</w:t>
      </w:r>
    </w:p>
    <w:p>
      <w:pPr>
        <w:pStyle w:val="12"/>
        <w:spacing w:after="0"/>
        <w:ind w:right="101" w:firstLine="640"/>
        <w:rPr>
          <w:rFonts w:ascii="仿宋_GB2312" w:hAnsi="宋体" w:eastAsia="仿宋_GB2312" w:cs="Calibri"/>
          <w:color w:val="333333"/>
          <w:szCs w:val="28"/>
        </w:rPr>
      </w:pPr>
      <w:r>
        <w:rPr>
          <w:rFonts w:hint="eastAsia" w:ascii="仿宋_GB2312" w:hAnsi="宋体" w:eastAsia="仿宋_GB2312" w:cs="宋体"/>
          <w:b/>
          <w:bCs/>
          <w:color w:val="333333"/>
          <w:szCs w:val="28"/>
        </w:rPr>
        <w:t>第二十九条</w:t>
      </w:r>
      <w:r>
        <w:rPr>
          <w:spacing w:val="116"/>
        </w:rPr>
        <w:t xml:space="preserve"> </w:t>
      </w:r>
      <w:r>
        <w:rPr>
          <w:rFonts w:hint="eastAsia" w:ascii="仿宋_GB2312" w:hAnsi="宋体" w:eastAsia="仿宋_GB2312" w:cs="Calibri"/>
          <w:color w:val="333333"/>
          <w:szCs w:val="28"/>
        </w:rPr>
        <w:t>应当由投诉人承担举证责任的投诉事项， 投诉人未提供相关证据、依据和其他有关材料的，视为该投诉事项不成立；国资处、项目单位以及与投诉事项有关的部门及人员未按照投诉答复通知书要求提交相关证据、依据和其他有关材料的，视同其放弃说明权利，依法承担不利后果。</w:t>
      </w:r>
    </w:p>
    <w:p>
      <w:pPr>
        <w:pStyle w:val="12"/>
        <w:spacing w:after="0"/>
        <w:ind w:right="262"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第三十条 </w:t>
      </w:r>
      <w:r>
        <w:rPr>
          <w:rFonts w:hint="eastAsia" w:ascii="仿宋_GB2312" w:hAnsi="宋体" w:eastAsia="仿宋_GB2312" w:cs="Calibri"/>
          <w:color w:val="333333"/>
          <w:szCs w:val="28"/>
        </w:rPr>
        <w:t>纪委办公室应当自收到投诉之日起 30 个工作日内，对投诉事项作出处理决定。</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宋体"/>
          <w:b/>
          <w:bCs/>
          <w:color w:val="333333"/>
          <w:szCs w:val="28"/>
        </w:rPr>
        <w:t>第三十一条</w:t>
      </w:r>
      <w:r>
        <w:rPr>
          <w:spacing w:val="100"/>
        </w:rPr>
        <w:t xml:space="preserve"> </w:t>
      </w:r>
      <w:r>
        <w:rPr>
          <w:rFonts w:hint="eastAsia" w:ascii="仿宋_GB2312" w:hAnsi="宋体" w:eastAsia="仿宋_GB2312" w:cs="Calibri"/>
          <w:color w:val="333333"/>
          <w:szCs w:val="28"/>
        </w:rPr>
        <w:t>纪委办公室处理投诉事项，需要检验、检测、鉴定、专家评审以及需要投诉人补正材料的，所需时间不计算在投诉处理期限内。前款所称所需时间，是指纪委办公室向相关单位、第三方、投诉人发出相关文书、补正通知之日至收到相关反馈文书或材料之日。纪委办公室向相关单位、第三方开展检验、检测、鉴定、专家评审的，应当将所需时间告知投诉人。</w:t>
      </w:r>
    </w:p>
    <w:p>
      <w:pPr>
        <w:pStyle w:val="12"/>
        <w:spacing w:after="0"/>
        <w:ind w:right="259" w:firstLine="640"/>
        <w:rPr>
          <w:rFonts w:ascii="仿宋_GB2312" w:hAnsi="宋体" w:eastAsia="仿宋_GB2312" w:cs="Calibri"/>
          <w:color w:val="333333"/>
          <w:szCs w:val="28"/>
        </w:rPr>
      </w:pPr>
      <w:r>
        <w:rPr>
          <w:rFonts w:hint="eastAsia" w:ascii="仿宋_GB2312" w:hAnsi="宋体" w:eastAsia="仿宋_GB2312" w:cs="宋体"/>
          <w:b/>
          <w:bCs/>
          <w:color w:val="333333"/>
          <w:szCs w:val="28"/>
        </w:rPr>
        <w:t>第三十二条</w:t>
      </w:r>
      <w:r>
        <w:rPr>
          <w:spacing w:val="99"/>
        </w:rPr>
        <w:t xml:space="preserve"> </w:t>
      </w:r>
      <w:r>
        <w:rPr>
          <w:rFonts w:hint="eastAsia" w:ascii="仿宋_GB2312" w:hAnsi="宋体" w:eastAsia="仿宋_GB2312" w:cs="Calibri"/>
          <w:color w:val="333333"/>
          <w:szCs w:val="28"/>
        </w:rPr>
        <w:t>纪委办公室在处理投诉事项期间，可以视具体情况书面通知国资处、项目单位、采购代理机构暂停采购活动，暂停采购活动时间最长不得超过 30 日。</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国资处、项目单位、采购代理机构收到暂停采购活动通知后应当立即中止采购活动，在法定的暂停期限结束前或者 纪委办公室发出恢复采购活动通知前，不得进行该项采购活动。</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宋体"/>
          <w:b/>
          <w:bCs/>
          <w:color w:val="333333"/>
          <w:szCs w:val="28"/>
        </w:rPr>
        <w:t>第三十三条</w:t>
      </w:r>
      <w:r>
        <w:rPr>
          <w:spacing w:val="100"/>
        </w:rPr>
        <w:t xml:space="preserve"> </w:t>
      </w:r>
      <w:r>
        <w:rPr>
          <w:rFonts w:hint="eastAsia" w:ascii="仿宋_GB2312" w:hAnsi="宋体" w:eastAsia="仿宋_GB2312" w:cs="Calibri"/>
          <w:color w:val="333333"/>
          <w:szCs w:val="28"/>
        </w:rPr>
        <w:t>投诉处理过程中，有下列情形之一的，纪委办公室应当驳回投诉：</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（一）发现投诉不符合受理条件；</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（二）投诉事项缺乏事实依据，投诉事项不成立；</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（三）投诉人捏造事实或者提供虚假材料；</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（四）投诉人以非法手段取得证明材料。证据来源的合法性存在明显疑问，投诉人无法证明其取得方式合法的，视为以非法手段取得证明材料。</w:t>
      </w:r>
    </w:p>
    <w:p>
      <w:pPr>
        <w:pStyle w:val="12"/>
        <w:spacing w:after="0"/>
        <w:ind w:right="122"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第三十四条  </w:t>
      </w:r>
      <w:r>
        <w:rPr>
          <w:rFonts w:hint="eastAsia" w:ascii="仿宋_GB2312" w:hAnsi="宋体" w:eastAsia="仿宋_GB2312" w:cs="Calibri"/>
          <w:color w:val="333333"/>
          <w:szCs w:val="28"/>
        </w:rPr>
        <w:t>纪委办公室受理投诉后,投诉人书面申请撤回投诉的，纪委办公室应当终止投诉处理程序，并书面告知相关当事人。</w:t>
      </w:r>
    </w:p>
    <w:p>
      <w:pPr>
        <w:pStyle w:val="12"/>
        <w:spacing w:after="0"/>
        <w:ind w:right="260" w:firstLine="562" w:firstLineChars="20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第三十五条  </w:t>
      </w:r>
      <w:r>
        <w:rPr>
          <w:rFonts w:hint="eastAsia" w:ascii="仿宋_GB2312" w:hAnsi="宋体" w:eastAsia="仿宋_GB2312" w:cs="Calibri"/>
          <w:color w:val="333333"/>
          <w:szCs w:val="28"/>
        </w:rPr>
        <w:t>投诉人对采购文件提起的投诉事项，纪委办公室经查证属实的，应当认定投诉事项成立。经认定成立的投诉事项不影响采购结果的，继续开展采购活动；影响或者可能影响采购结果的，纪委办公室按照下列情况处理：</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（一）未确定中标或者成交供应商的，责令重新开展采购活动；</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（二）已确定中标或者成交供应商但尚未签订采购合同的，认定中标或者成交结果无效，责令重新开展采购活动；</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（三）采购合同已经签订但尚未履行的，撤销合同，责令重新开展采购活动；</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（四）采购合同已经履行，给他人造成损失的，相关当事人可依法提起诉讼,由责任人承担赔偿责任。</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第三十六条  </w:t>
      </w:r>
      <w:r>
        <w:rPr>
          <w:rFonts w:hint="eastAsia" w:ascii="仿宋_GB2312" w:hAnsi="宋体" w:eastAsia="仿宋_GB2312" w:cs="Calibri"/>
          <w:color w:val="333333"/>
          <w:szCs w:val="28"/>
        </w:rPr>
        <w:t>投诉人对采购过程或者采购结果提起的 投诉事项，纪委办公室经查证属实的，应当认定投诉事项成立。经认定成立的投诉事项不影响采购结果的，继续开展采购活动；影响或者可能影响采购结果的，纪委办公室按照下列情况处理：</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（一）未确定中标或者成交供应商的，责令重新开展采购活动；</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（四）采购合同已经履行，给他人造成损失的，相关当事人可依法提起诉讼,由责任人承担赔偿责任。投诉人对废标行为提起的投诉事项成立的，纪委办公室应当认定废标行为无效。</w:t>
      </w:r>
    </w:p>
    <w:p>
      <w:pPr>
        <w:pStyle w:val="12"/>
        <w:spacing w:after="0"/>
        <w:ind w:right="260" w:firstLine="562" w:firstLineChars="20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第三十七条  </w:t>
      </w:r>
      <w:r>
        <w:rPr>
          <w:rFonts w:hint="eastAsia" w:ascii="仿宋_GB2312" w:hAnsi="宋体" w:eastAsia="仿宋_GB2312" w:cs="Calibri"/>
          <w:color w:val="333333"/>
          <w:szCs w:val="28"/>
        </w:rPr>
        <w:t>纪委办公室作出处理决定，应当制作投诉处理决定书，并加盖公章。投诉处理决定书应当包括下列内容：</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（一）投诉人和被投诉人的姓名或者单位名称、通讯地址等；</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（二）处理决定查明的事实和相关依据，具体处理决定和法律依据；</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（三）告知相关当事人向上级主管部门投诉或提起民事诉讼的权利；</w:t>
      </w:r>
    </w:p>
    <w:p>
      <w:pPr>
        <w:pStyle w:val="12"/>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（四）作出处理决定的日期。</w:t>
      </w:r>
    </w:p>
    <w:p>
      <w:pPr>
        <w:pStyle w:val="12"/>
        <w:spacing w:after="0"/>
        <w:ind w:right="122"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第三十八条  </w:t>
      </w:r>
      <w:r>
        <w:rPr>
          <w:rFonts w:hint="eastAsia" w:ascii="仿宋_GB2312" w:hAnsi="宋体" w:eastAsia="仿宋_GB2312" w:cs="Calibri"/>
          <w:color w:val="333333"/>
          <w:szCs w:val="28"/>
        </w:rPr>
        <w:t>纪委办公室应当将投诉处理决定书送达投诉人和与投诉事项有关的当事人，并及时将投诉处理结果在校园网公告。</w:t>
      </w:r>
    </w:p>
    <w:p>
      <w:pPr>
        <w:pStyle w:val="12"/>
        <w:tabs>
          <w:tab w:val="left" w:pos="2680"/>
        </w:tabs>
        <w:spacing w:after="0"/>
        <w:ind w:firstLine="562" w:firstLineChars="200"/>
        <w:jc w:val="left"/>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第三十九条  </w:t>
      </w:r>
      <w:r>
        <w:rPr>
          <w:rFonts w:hint="eastAsia" w:ascii="仿宋_GB2312" w:hAnsi="宋体" w:eastAsia="仿宋_GB2312" w:cs="Calibri"/>
          <w:color w:val="333333"/>
          <w:szCs w:val="28"/>
        </w:rPr>
        <w:t>纪委办公室应当完善投诉处理档案管理。</w:t>
      </w:r>
    </w:p>
    <w:p>
      <w:pPr>
        <w:spacing w:before="240" w:beforeLines="100" w:after="240" w:afterLines="100"/>
        <w:jc w:val="center"/>
        <w:rPr>
          <w:rFonts w:ascii="仿宋_GB2312" w:hAnsi="黑体" w:eastAsia="仿宋_GB2312" w:cs="Calibri"/>
          <w:b/>
          <w:color w:val="3E3E3E"/>
          <w:szCs w:val="28"/>
        </w:rPr>
      </w:pPr>
      <w:r>
        <w:rPr>
          <w:rFonts w:hint="eastAsia" w:ascii="仿宋_GB2312" w:hAnsi="黑体" w:eastAsia="仿宋_GB2312" w:cs="Calibri"/>
          <w:b/>
          <w:color w:val="3E3E3E"/>
          <w:szCs w:val="28"/>
        </w:rPr>
        <w:t>第六章  法律责任</w:t>
      </w:r>
    </w:p>
    <w:p>
      <w:pPr>
        <w:pStyle w:val="12"/>
        <w:spacing w:after="0"/>
        <w:ind w:right="122"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第四十条  </w:t>
      </w:r>
      <w:r>
        <w:rPr>
          <w:rFonts w:hint="eastAsia" w:ascii="仿宋_GB2312" w:hAnsi="宋体" w:eastAsia="仿宋_GB2312" w:cs="Calibri"/>
          <w:color w:val="333333"/>
          <w:szCs w:val="28"/>
        </w:rPr>
        <w:t>国资处、项目部门、采购代理机构有下列情形之一的，由纪委办公室责令限期改正；情节严重的，给予警告，对直接负责的主管人员和其他直接责任人员依法依规追究相应责任：</w:t>
      </w:r>
    </w:p>
    <w:p>
      <w:pPr>
        <w:pStyle w:val="12"/>
        <w:spacing w:after="0"/>
        <w:ind w:right="122" w:firstLine="640"/>
        <w:rPr>
          <w:rFonts w:ascii="仿宋_GB2312" w:hAnsi="宋体" w:eastAsia="仿宋_GB2312" w:cs="Calibri"/>
          <w:color w:val="333333"/>
          <w:szCs w:val="28"/>
        </w:rPr>
      </w:pPr>
      <w:r>
        <w:rPr>
          <w:rFonts w:hint="eastAsia" w:ascii="仿宋_GB2312" w:hAnsi="宋体" w:eastAsia="仿宋_GB2312" w:cs="Calibri"/>
          <w:color w:val="333333"/>
          <w:szCs w:val="28"/>
        </w:rPr>
        <w:t>（一）拒收质疑供应商在质疑期内发出的质疑函；</w:t>
      </w:r>
    </w:p>
    <w:p>
      <w:pPr>
        <w:pStyle w:val="12"/>
        <w:spacing w:after="0"/>
        <w:ind w:right="122" w:firstLine="640"/>
        <w:rPr>
          <w:rFonts w:ascii="仿宋_GB2312" w:hAnsi="宋体" w:eastAsia="仿宋_GB2312" w:cs="Calibri"/>
          <w:color w:val="333333"/>
          <w:szCs w:val="28"/>
        </w:rPr>
      </w:pPr>
      <w:r>
        <w:rPr>
          <w:rFonts w:hint="eastAsia" w:ascii="仿宋_GB2312" w:hAnsi="宋体" w:eastAsia="仿宋_GB2312" w:cs="Calibri"/>
          <w:color w:val="333333"/>
          <w:szCs w:val="28"/>
        </w:rPr>
        <w:t>（二）对质疑不予答复或者答复与事实明显不符，并不能作出合理说明；</w:t>
      </w:r>
    </w:p>
    <w:p>
      <w:pPr>
        <w:pStyle w:val="12"/>
        <w:spacing w:after="0"/>
        <w:ind w:right="122" w:firstLine="640"/>
        <w:rPr>
          <w:rFonts w:ascii="仿宋_GB2312" w:hAnsi="宋体" w:eastAsia="仿宋_GB2312" w:cs="Calibri"/>
          <w:color w:val="333333"/>
          <w:szCs w:val="28"/>
        </w:rPr>
      </w:pPr>
      <w:r>
        <w:rPr>
          <w:rFonts w:hint="eastAsia" w:ascii="仿宋_GB2312" w:hAnsi="宋体" w:eastAsia="仿宋_GB2312" w:cs="Calibri"/>
          <w:color w:val="333333"/>
          <w:szCs w:val="28"/>
        </w:rPr>
        <w:t>（三）拒绝配合纪委办公室处理投诉事宜。</w:t>
      </w:r>
    </w:p>
    <w:p>
      <w:pPr>
        <w:pStyle w:val="12"/>
        <w:spacing w:after="0"/>
        <w:ind w:right="122" w:firstLine="640"/>
        <w:rPr>
          <w:rFonts w:ascii="仿宋_GB2312" w:hAnsi="宋体" w:eastAsia="仿宋_GB2312" w:cs="Calibri"/>
          <w:color w:val="333333"/>
          <w:szCs w:val="28"/>
        </w:rPr>
      </w:pPr>
      <w:r>
        <w:rPr>
          <w:rFonts w:hint="eastAsia" w:ascii="仿宋_GB2312" w:hAnsi="宋体" w:eastAsia="仿宋_GB2312" w:cs="宋体"/>
          <w:b/>
          <w:bCs/>
          <w:color w:val="333333"/>
          <w:szCs w:val="28"/>
        </w:rPr>
        <w:t>第四十一条</w:t>
      </w:r>
      <w:r>
        <w:tab/>
      </w:r>
      <w:r>
        <w:rPr>
          <w:rFonts w:hint="eastAsia"/>
        </w:rPr>
        <w:t xml:space="preserve">  </w:t>
      </w:r>
      <w:r>
        <w:rPr>
          <w:rFonts w:hint="eastAsia" w:ascii="仿宋_GB2312" w:hAnsi="宋体" w:eastAsia="仿宋_GB2312" w:cs="Calibri"/>
          <w:color w:val="333333"/>
          <w:szCs w:val="28"/>
        </w:rPr>
        <w:t>投诉人在学校采购活动中 12 个月内三次以上投诉查无实据的，列入不良行为记录名单。</w:t>
      </w:r>
    </w:p>
    <w:p>
      <w:pPr>
        <w:pStyle w:val="12"/>
        <w:spacing w:after="0"/>
        <w:ind w:right="122" w:firstLine="640"/>
        <w:rPr>
          <w:rFonts w:ascii="仿宋_GB2312" w:hAnsi="宋体" w:eastAsia="仿宋_GB2312" w:cs="Calibri"/>
          <w:color w:val="333333"/>
          <w:szCs w:val="28"/>
        </w:rPr>
      </w:pPr>
      <w:r>
        <w:rPr>
          <w:rFonts w:hint="eastAsia" w:ascii="仿宋_GB2312" w:hAnsi="宋体" w:eastAsia="仿宋_GB2312" w:cs="Calibri"/>
          <w:color w:val="333333"/>
          <w:szCs w:val="28"/>
        </w:rPr>
        <w:t>投诉人有下列行为之一的，属于虚假、恶意投诉，由国资处、项目单位、纪委办公室列入不良行为记录名单，禁止 其 1 至 3 年内参加学校采购活动：</w:t>
      </w:r>
    </w:p>
    <w:p>
      <w:pPr>
        <w:jc w:val="left"/>
        <w:rPr>
          <w:rFonts w:ascii="仿宋_GB2312" w:hAnsi="宋体" w:eastAsia="仿宋_GB2312" w:cs="Calibri"/>
          <w:color w:val="333333"/>
          <w:szCs w:val="28"/>
        </w:rPr>
      </w:pPr>
      <w:r>
        <w:rPr>
          <w:rFonts w:hint="eastAsia" w:ascii="仿宋_GB2312" w:hAnsi="宋体" w:eastAsia="仿宋_GB2312" w:cs="Calibri"/>
          <w:color w:val="333333"/>
          <w:szCs w:val="28"/>
        </w:rPr>
        <w:t>（一）捏造事实;</w:t>
      </w:r>
    </w:p>
    <w:p>
      <w:pPr>
        <w:jc w:val="left"/>
        <w:rPr>
          <w:rFonts w:ascii="仿宋_GB2312" w:hAnsi="宋体" w:eastAsia="仿宋_GB2312" w:cs="Calibri"/>
          <w:color w:val="333333"/>
          <w:szCs w:val="28"/>
        </w:rPr>
      </w:pPr>
      <w:r>
        <w:rPr>
          <w:rFonts w:hint="eastAsia" w:ascii="仿宋_GB2312" w:hAnsi="宋体" w:eastAsia="仿宋_GB2312" w:cs="Calibri"/>
          <w:color w:val="333333"/>
          <w:szCs w:val="28"/>
        </w:rPr>
        <w:t>（二）提供虚假材料;</w:t>
      </w:r>
    </w:p>
    <w:p>
      <w:pPr>
        <w:jc w:val="left"/>
        <w:rPr>
          <w:rFonts w:ascii="仿宋_GB2312" w:hAnsi="宋体" w:eastAsia="仿宋_GB2312" w:cs="Calibri"/>
          <w:color w:val="333333"/>
          <w:szCs w:val="28"/>
        </w:rPr>
      </w:pPr>
      <w:r>
        <w:rPr>
          <w:rFonts w:hint="eastAsia" w:ascii="仿宋_GB2312" w:hAnsi="宋体" w:eastAsia="仿宋_GB2312" w:cs="Calibri"/>
          <w:color w:val="333333"/>
          <w:szCs w:val="28"/>
        </w:rPr>
        <w:t>（三）以非法手段取得证明材料。证据来源的合法性存在明显疑问，投诉人无法证明其取得方式合法的，视为以非法手段取得证明材料。</w:t>
      </w:r>
    </w:p>
    <w:p>
      <w:pPr>
        <w:pStyle w:val="12"/>
        <w:tabs>
          <w:tab w:val="left" w:pos="1919"/>
        </w:tabs>
        <w:spacing w:after="0"/>
        <w:ind w:right="122" w:firstLine="562" w:firstLineChars="20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第四十二条  </w:t>
      </w:r>
      <w:r>
        <w:rPr>
          <w:rFonts w:hint="eastAsia" w:ascii="仿宋_GB2312" w:hAnsi="宋体" w:eastAsia="仿宋_GB2312" w:cs="Calibri"/>
          <w:color w:val="333333"/>
          <w:szCs w:val="28"/>
        </w:rPr>
        <w:t xml:space="preserve">国资处、项目单位在处理质疑过程中，发现采购当事人有违法违规行为的，应在规定的权限范围内及时给予处理；无权处理的，应移交有关部门依法依规处理。 </w:t>
      </w:r>
    </w:p>
    <w:p>
      <w:pPr>
        <w:pStyle w:val="12"/>
        <w:tabs>
          <w:tab w:val="left" w:pos="1919"/>
        </w:tabs>
        <w:spacing w:after="0"/>
        <w:ind w:right="122" w:firstLine="562" w:firstLineChars="20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第四十三条  </w:t>
      </w:r>
      <w:r>
        <w:rPr>
          <w:rFonts w:hint="eastAsia" w:ascii="仿宋_GB2312" w:hAnsi="宋体" w:eastAsia="仿宋_GB2312" w:cs="Calibri"/>
          <w:color w:val="333333"/>
          <w:szCs w:val="28"/>
        </w:rPr>
        <w:t>国资处、项目单位和纪委办公室的工作人员在处理质疑、投诉过程中违反本办法规定及存在滥用职 权、玩忽职守、徇私舞弊等行为的，学校将依法依规追究其相应责任。</w:t>
      </w:r>
    </w:p>
    <w:p>
      <w:pPr>
        <w:spacing w:before="240" w:beforeLines="100" w:after="240" w:afterLines="100"/>
        <w:jc w:val="center"/>
        <w:rPr>
          <w:rFonts w:ascii="仿宋_GB2312" w:hAnsi="黑体" w:eastAsia="仿宋_GB2312" w:cs="Calibri"/>
          <w:b/>
          <w:color w:val="3E3E3E"/>
          <w:szCs w:val="28"/>
        </w:rPr>
      </w:pPr>
      <w:r>
        <w:rPr>
          <w:rFonts w:hint="eastAsia" w:ascii="仿宋_GB2312" w:hAnsi="黑体" w:eastAsia="仿宋_GB2312" w:cs="Calibri"/>
          <w:b/>
          <w:color w:val="3E3E3E"/>
          <w:szCs w:val="28"/>
        </w:rPr>
        <w:t>第七章  附则</w:t>
      </w:r>
    </w:p>
    <w:p>
      <w:pPr>
        <w:pStyle w:val="12"/>
        <w:tabs>
          <w:tab w:val="left" w:pos="2680"/>
        </w:tabs>
        <w:spacing w:after="0"/>
        <w:ind w:right="122" w:firstLine="640"/>
        <w:jc w:val="left"/>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第四十四条  </w:t>
      </w:r>
      <w:r>
        <w:rPr>
          <w:rFonts w:hint="eastAsia" w:ascii="仿宋_GB2312" w:hAnsi="宋体" w:eastAsia="仿宋_GB2312" w:cs="Calibri"/>
          <w:color w:val="333333"/>
          <w:szCs w:val="28"/>
        </w:rPr>
        <w:t>质疑函和投诉书应当使用中文。质疑和投诉文本采用我校制定的范本。</w:t>
      </w:r>
    </w:p>
    <w:p>
      <w:pPr>
        <w:pStyle w:val="12"/>
        <w:tabs>
          <w:tab w:val="left" w:pos="2680"/>
        </w:tabs>
        <w:spacing w:after="0"/>
        <w:ind w:right="122" w:firstLine="640"/>
        <w:jc w:val="left"/>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第四十五条  </w:t>
      </w:r>
      <w:r>
        <w:rPr>
          <w:rFonts w:hint="eastAsia" w:ascii="仿宋_GB2312" w:hAnsi="宋体" w:eastAsia="仿宋_GB2312" w:cs="Calibri"/>
          <w:color w:val="333333"/>
          <w:szCs w:val="28"/>
        </w:rPr>
        <w:t xml:space="preserve">本办法由学校国有资产管理处负责解释。 </w:t>
      </w:r>
    </w:p>
    <w:p>
      <w:pPr>
        <w:pStyle w:val="12"/>
        <w:tabs>
          <w:tab w:val="left" w:pos="2680"/>
        </w:tabs>
        <w:spacing w:after="0"/>
        <w:ind w:right="122" w:firstLine="640"/>
        <w:jc w:val="left"/>
        <w:rPr>
          <w:rFonts w:ascii="仿宋_GB2312" w:hAnsi="宋体" w:eastAsia="仿宋_GB2312" w:cs="Calibri"/>
          <w:color w:val="333333"/>
          <w:szCs w:val="28"/>
        </w:rPr>
        <w:sectPr>
          <w:pgSz w:w="11906" w:h="16840"/>
          <w:pgMar w:top="1500" w:right="1680" w:bottom="1260" w:left="1680" w:header="0" w:footer="1080" w:gutter="0"/>
          <w:cols w:space="720" w:num="1"/>
        </w:sectPr>
      </w:pPr>
      <w:r>
        <w:rPr>
          <w:rFonts w:hint="eastAsia" w:ascii="仿宋_GB2312" w:hAnsi="宋体" w:eastAsia="仿宋_GB2312" w:cs="宋体"/>
          <w:b/>
          <w:bCs/>
          <w:color w:val="333333"/>
          <w:szCs w:val="28"/>
        </w:rPr>
        <w:t xml:space="preserve">第四十六条  </w:t>
      </w:r>
      <w:r>
        <w:rPr>
          <w:rFonts w:hint="eastAsia" w:ascii="仿宋_GB2312" w:hAnsi="宋体" w:eastAsia="仿宋_GB2312" w:cs="Calibri"/>
          <w:color w:val="333333"/>
          <w:szCs w:val="28"/>
        </w:rPr>
        <w:t>本办法自发布之日起施行，《皖南医学院采购质疑与投诉办法（试行）》（校政〔2018〕69 号）同时废止。</w:t>
      </w:r>
    </w:p>
    <w:p>
      <w:pPr>
        <w:rPr>
          <w:rFonts w:ascii="仿宋_GB2312" w:hAnsi="宋体" w:eastAsia="仿宋_GB2312"/>
          <w:b/>
          <w:szCs w:val="28"/>
        </w:rPr>
      </w:pPr>
      <w:r>
        <w:rPr>
          <w:rFonts w:hint="eastAsia" w:ascii="仿宋_GB2312" w:hAnsi="宋体" w:eastAsia="仿宋_GB2312"/>
          <w:b/>
          <w:szCs w:val="28"/>
        </w:rPr>
        <w:t>附件5：</w:t>
      </w:r>
    </w:p>
    <w:p>
      <w:pPr>
        <w:jc w:val="center"/>
        <w:rPr>
          <w:rFonts w:ascii="仿宋_GB2312" w:hAnsi="仿宋" w:eastAsia="仿宋_GB2312" w:cs="仿宋"/>
          <w:b/>
          <w:bCs/>
          <w:szCs w:val="28"/>
        </w:rPr>
      </w:pPr>
      <w:r>
        <w:rPr>
          <w:rFonts w:hint="eastAsia" w:ascii="仿宋_GB2312" w:hAnsi="仿宋" w:eastAsia="仿宋_GB2312" w:cs="仿宋"/>
          <w:b/>
          <w:bCs/>
          <w:szCs w:val="28"/>
        </w:rPr>
        <w:t>质疑函范本</w:t>
      </w:r>
    </w:p>
    <w:p>
      <w:pPr>
        <w:adjustRightInd w:val="0"/>
        <w:snapToGrid w:val="0"/>
        <w:spacing w:before="312" w:beforeLines="100" w:line="240" w:lineRule="atLeast"/>
        <w:rPr>
          <w:rFonts w:ascii="仿宋_GB2312" w:hAnsi="黑体" w:eastAsia="仿宋_GB2312" w:cs="仿宋"/>
          <w:bCs/>
          <w:szCs w:val="28"/>
        </w:rPr>
      </w:pPr>
      <w:r>
        <w:rPr>
          <w:rFonts w:hint="eastAsia" w:ascii="仿宋_GB2312" w:hAnsi="黑体" w:eastAsia="仿宋_GB2312" w:cs="仿宋"/>
          <w:bCs/>
          <w:szCs w:val="28"/>
        </w:rPr>
        <w:t>一、质疑供应商基本信息</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rPr>
        <w:t>质疑供应商：</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rPr>
        <w:t>地址：</w:t>
      </w:r>
      <w:r>
        <w:rPr>
          <w:rFonts w:hint="eastAsia" w:ascii="仿宋_GB2312" w:hAnsi="仿宋" w:eastAsia="仿宋_GB2312" w:cs="仿宋"/>
          <w:szCs w:val="28"/>
          <w:u w:val="dotted"/>
        </w:rPr>
        <w:t xml:space="preserve">                          </w:t>
      </w:r>
      <w:r>
        <w:rPr>
          <w:rFonts w:hint="eastAsia" w:ascii="仿宋_GB2312" w:hAnsi="仿宋" w:eastAsia="仿宋_GB2312" w:cs="仿宋"/>
          <w:szCs w:val="28"/>
        </w:rPr>
        <w:t>邮编：</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rPr>
        <w:t>联系人：</w:t>
      </w:r>
      <w:r>
        <w:rPr>
          <w:rFonts w:hint="eastAsia" w:ascii="仿宋_GB2312" w:hAnsi="仿宋" w:eastAsia="仿宋_GB2312" w:cs="仿宋"/>
          <w:szCs w:val="28"/>
          <w:u w:val="dotted"/>
        </w:rPr>
        <w:t xml:space="preserve">                      </w:t>
      </w:r>
      <w:r>
        <w:rPr>
          <w:rFonts w:hint="eastAsia" w:ascii="仿宋_GB2312" w:hAnsi="仿宋" w:eastAsia="仿宋_GB2312" w:cs="仿宋"/>
          <w:szCs w:val="28"/>
        </w:rPr>
        <w:t>联系电话：</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rPr>
        <w:t>授权代表：</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rPr>
        <w:t>联系电话：</w:t>
      </w:r>
      <w:r>
        <w:rPr>
          <w:rFonts w:hint="eastAsia" w:ascii="仿宋_GB2312" w:hAnsi="仿宋" w:eastAsia="仿宋_GB2312" w:cs="仿宋"/>
          <w:szCs w:val="28"/>
          <w:u w:val="dotted"/>
        </w:rPr>
        <w:t xml:space="preserve">                                           </w:t>
      </w:r>
      <w:r>
        <w:rPr>
          <w:rFonts w:hint="eastAsia" w:ascii="仿宋_GB2312" w:hAnsi="仿宋" w:eastAsia="仿宋_GB2312" w:cs="仿宋"/>
          <w:szCs w:val="28"/>
        </w:rPr>
        <w:t xml:space="preserve"> </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rPr>
        <w:t xml:space="preserve">地址： </w:t>
      </w:r>
      <w:r>
        <w:rPr>
          <w:rFonts w:hint="eastAsia" w:ascii="仿宋_GB2312" w:hAnsi="仿宋" w:eastAsia="仿宋_GB2312" w:cs="仿宋"/>
          <w:szCs w:val="28"/>
          <w:u w:val="dotted"/>
        </w:rPr>
        <w:t xml:space="preserve">                        </w:t>
      </w:r>
      <w:r>
        <w:rPr>
          <w:rFonts w:hint="eastAsia" w:ascii="仿宋_GB2312" w:hAnsi="仿宋" w:eastAsia="仿宋_GB2312" w:cs="仿宋"/>
          <w:szCs w:val="28"/>
        </w:rPr>
        <w:t>邮编：</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黑体" w:eastAsia="仿宋_GB2312" w:cs="仿宋"/>
          <w:bCs/>
          <w:szCs w:val="28"/>
        </w:rPr>
      </w:pPr>
      <w:r>
        <w:rPr>
          <w:rFonts w:hint="eastAsia" w:ascii="仿宋_GB2312" w:hAnsi="黑体" w:eastAsia="仿宋_GB2312" w:cs="仿宋"/>
          <w:bCs/>
          <w:szCs w:val="28"/>
        </w:rPr>
        <w:t>二、质疑项目基本情况</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rPr>
        <w:t>质疑项目的名称：</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rPr>
        <w:t>质疑项目的编号：</w:t>
      </w:r>
      <w:r>
        <w:rPr>
          <w:rFonts w:hint="eastAsia" w:ascii="仿宋_GB2312" w:hAnsi="仿宋" w:eastAsia="仿宋_GB2312" w:cs="仿宋"/>
          <w:szCs w:val="28"/>
          <w:u w:val="dotted"/>
        </w:rPr>
        <w:t xml:space="preserve">               </w:t>
      </w:r>
      <w:r>
        <w:rPr>
          <w:rFonts w:hint="eastAsia" w:ascii="仿宋_GB2312" w:hAnsi="仿宋" w:eastAsia="仿宋_GB2312" w:cs="仿宋"/>
          <w:szCs w:val="28"/>
        </w:rPr>
        <w:t>包号：</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rPr>
        <w:t>采购人名称：</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rPr>
        <w:t>采购文件获取日期：</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黑体" w:eastAsia="仿宋_GB2312" w:cs="仿宋"/>
          <w:bCs/>
          <w:szCs w:val="28"/>
        </w:rPr>
      </w:pPr>
      <w:r>
        <w:rPr>
          <w:rFonts w:hint="eastAsia" w:ascii="仿宋_GB2312" w:hAnsi="黑体" w:eastAsia="仿宋_GB2312" w:cs="仿宋"/>
          <w:bCs/>
          <w:szCs w:val="28"/>
        </w:rPr>
        <w:t>三、质疑事项具体内容</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rPr>
        <w:t>质疑事项1：</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rPr>
        <w:t>事实依据：</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rPr>
        <w:t>法律依据：</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rPr>
        <w:t>质疑事项2</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rPr>
        <w:t>……</w:t>
      </w:r>
    </w:p>
    <w:p>
      <w:pPr>
        <w:adjustRightInd w:val="0"/>
        <w:snapToGrid w:val="0"/>
        <w:spacing w:line="240" w:lineRule="atLeast"/>
        <w:rPr>
          <w:rFonts w:ascii="仿宋_GB2312" w:hAnsi="黑体" w:eastAsia="仿宋_GB2312" w:cs="仿宋"/>
          <w:bCs/>
          <w:szCs w:val="28"/>
        </w:rPr>
      </w:pPr>
      <w:r>
        <w:rPr>
          <w:rFonts w:hint="eastAsia" w:ascii="仿宋_GB2312" w:hAnsi="黑体" w:eastAsia="仿宋_GB2312" w:cs="仿宋"/>
          <w:bCs/>
          <w:szCs w:val="28"/>
        </w:rPr>
        <w:t>四、与质疑事项相关的质疑请求</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rPr>
        <w:t>请求：</w:t>
      </w:r>
      <w:r>
        <w:rPr>
          <w:rFonts w:hint="eastAsia" w:ascii="仿宋_GB2312" w:hAnsi="仿宋" w:eastAsia="仿宋_GB2312" w:cs="仿宋"/>
          <w:szCs w:val="28"/>
          <w:u w:val="dotted"/>
        </w:rPr>
        <w:t xml:space="preserve">                                               </w:t>
      </w:r>
    </w:p>
    <w:p>
      <w:pPr>
        <w:spacing w:line="240" w:lineRule="atLeast"/>
        <w:rPr>
          <w:rFonts w:ascii="仿宋_GB2312" w:eastAsia="仿宋_GB2312"/>
          <w:szCs w:val="28"/>
        </w:rPr>
      </w:pPr>
      <w:r>
        <w:rPr>
          <w:rFonts w:hint="eastAsia" w:ascii="仿宋_GB2312" w:eastAsia="仿宋_GB2312"/>
          <w:szCs w:val="28"/>
        </w:rPr>
        <w:t xml:space="preserve">签字(签章)：                   公章：                      </w:t>
      </w:r>
    </w:p>
    <w:p>
      <w:pPr>
        <w:spacing w:line="240" w:lineRule="atLeast"/>
        <w:rPr>
          <w:rFonts w:ascii="仿宋_GB2312" w:eastAsia="仿宋_GB2312"/>
          <w:szCs w:val="28"/>
        </w:rPr>
      </w:pPr>
      <w:r>
        <w:rPr>
          <w:rFonts w:hint="eastAsia" w:ascii="仿宋_GB2312" w:eastAsia="仿宋_GB2312"/>
          <w:szCs w:val="28"/>
        </w:rPr>
        <w:t xml:space="preserve">日期：    </w:t>
      </w:r>
    </w:p>
    <w:p>
      <w:pPr>
        <w:adjustRightInd w:val="0"/>
        <w:snapToGrid w:val="0"/>
        <w:spacing w:line="360" w:lineRule="auto"/>
        <w:rPr>
          <w:rFonts w:ascii="仿宋_GB2312" w:hAnsi="仿宋" w:eastAsia="仿宋_GB2312" w:cs="仿宋"/>
          <w:szCs w:val="28"/>
        </w:rPr>
      </w:pPr>
    </w:p>
    <w:p>
      <w:pPr>
        <w:adjustRightInd w:val="0"/>
        <w:snapToGrid w:val="0"/>
        <w:spacing w:line="360" w:lineRule="auto"/>
        <w:rPr>
          <w:rFonts w:ascii="仿宋_GB2312" w:hAnsi="仿宋" w:eastAsia="仿宋_GB2312" w:cs="仿宋"/>
          <w:szCs w:val="28"/>
        </w:rPr>
      </w:pPr>
    </w:p>
    <w:p>
      <w:pPr>
        <w:jc w:val="center"/>
        <w:rPr>
          <w:rFonts w:ascii="仿宋_GB2312" w:hAnsi="仿宋" w:eastAsia="仿宋_GB2312" w:cs="仿宋"/>
          <w:b/>
          <w:bCs/>
          <w:szCs w:val="28"/>
        </w:rPr>
      </w:pPr>
    </w:p>
    <w:p>
      <w:pPr>
        <w:rPr>
          <w:rFonts w:ascii="仿宋_GB2312" w:hAnsi="黑体" w:eastAsia="仿宋_GB2312"/>
          <w:b/>
          <w:szCs w:val="28"/>
        </w:rPr>
      </w:pPr>
    </w:p>
    <w:p>
      <w:pPr>
        <w:rPr>
          <w:rFonts w:ascii="仿宋_GB2312" w:hAnsi="黑体" w:eastAsia="仿宋_GB2312"/>
          <w:b/>
          <w:szCs w:val="28"/>
        </w:rPr>
      </w:pPr>
    </w:p>
    <w:p>
      <w:pPr>
        <w:rPr>
          <w:rFonts w:ascii="仿宋_GB2312" w:hAnsi="黑体" w:eastAsia="仿宋_GB2312"/>
          <w:b/>
          <w:szCs w:val="28"/>
        </w:rPr>
      </w:pPr>
      <w:r>
        <w:rPr>
          <w:rFonts w:hint="eastAsia" w:ascii="仿宋_GB2312" w:hAnsi="黑体" w:eastAsia="仿宋_GB2312"/>
          <w:b/>
          <w:szCs w:val="28"/>
        </w:rPr>
        <w:t>质疑函制作说明：</w:t>
      </w:r>
    </w:p>
    <w:p>
      <w:pPr>
        <w:widowControl/>
        <w:ind w:firstLine="560" w:firstLineChars="200"/>
        <w:jc w:val="left"/>
        <w:rPr>
          <w:rFonts w:ascii="仿宋_GB2312" w:eastAsia="仿宋_GB2312"/>
          <w:szCs w:val="28"/>
        </w:rPr>
      </w:pPr>
      <w:r>
        <w:rPr>
          <w:rFonts w:hint="eastAsia" w:ascii="仿宋_GB2312" w:eastAsia="仿宋_GB2312"/>
          <w:szCs w:val="28"/>
        </w:rPr>
        <w:t>1.供应商提出质疑时，应提交质疑函和必要的证明材料。</w:t>
      </w:r>
    </w:p>
    <w:p>
      <w:pPr>
        <w:widowControl/>
        <w:ind w:firstLine="560" w:firstLineChars="200"/>
        <w:jc w:val="left"/>
        <w:rPr>
          <w:rFonts w:ascii="仿宋_GB2312" w:eastAsia="仿宋_GB2312"/>
          <w:szCs w:val="28"/>
        </w:rPr>
      </w:pPr>
      <w:r>
        <w:rPr>
          <w:rFonts w:hint="eastAsia" w:ascii="仿宋_GB2312" w:eastAsia="仿宋_GB2312"/>
          <w:szCs w:val="28"/>
        </w:rPr>
        <w:t>2.质疑供应商若委托代理人进行质疑的，质疑函应按要求列明“授权代表”的有关内容，并在附件中提交由质疑</w:t>
      </w:r>
      <w:r>
        <w:rPr>
          <w:rFonts w:hint="eastAsia" w:ascii="仿宋_GB2312" w:hAnsi="宋体" w:eastAsia="仿宋_GB2312" w:cs="宋体"/>
          <w:kern w:val="0"/>
          <w:szCs w:val="28"/>
        </w:rPr>
        <w:t>供应商签署的授权委托书。授权委托书应载明代理人的姓名或者名称、代理事项、具体权限、期限和相关事项。</w:t>
      </w:r>
    </w:p>
    <w:p>
      <w:pPr>
        <w:widowControl/>
        <w:ind w:firstLine="560" w:firstLineChars="200"/>
        <w:jc w:val="left"/>
        <w:rPr>
          <w:rFonts w:ascii="仿宋_GB2312" w:eastAsia="仿宋_GB2312"/>
          <w:szCs w:val="28"/>
        </w:rPr>
      </w:pPr>
      <w:r>
        <w:rPr>
          <w:rFonts w:hint="eastAsia" w:ascii="仿宋_GB2312" w:eastAsia="仿宋_GB2312"/>
          <w:szCs w:val="28"/>
        </w:rPr>
        <w:t>3.质疑供应商若对项目的某一分包进行质疑，质疑函中应列明具体分包号。</w:t>
      </w:r>
    </w:p>
    <w:p>
      <w:pPr>
        <w:widowControl/>
        <w:ind w:firstLine="560" w:firstLineChars="200"/>
        <w:jc w:val="left"/>
        <w:rPr>
          <w:rFonts w:ascii="仿宋_GB2312" w:eastAsia="仿宋_GB2312"/>
          <w:szCs w:val="28"/>
        </w:rPr>
      </w:pPr>
      <w:r>
        <w:rPr>
          <w:rFonts w:hint="eastAsia" w:ascii="仿宋_GB2312" w:eastAsia="仿宋_GB2312"/>
          <w:szCs w:val="28"/>
        </w:rPr>
        <w:t>4.质疑函的质疑事项应具体、明确，并有必要的事实依据和法律依据。</w:t>
      </w:r>
    </w:p>
    <w:p>
      <w:pPr>
        <w:widowControl/>
        <w:ind w:firstLine="560" w:firstLineChars="200"/>
        <w:jc w:val="left"/>
        <w:rPr>
          <w:rFonts w:ascii="仿宋_GB2312" w:eastAsia="仿宋_GB2312"/>
          <w:szCs w:val="28"/>
        </w:rPr>
      </w:pPr>
      <w:r>
        <w:rPr>
          <w:rFonts w:hint="eastAsia" w:ascii="仿宋_GB2312" w:eastAsia="仿宋_GB2312"/>
          <w:szCs w:val="28"/>
        </w:rPr>
        <w:t>5.质疑函的质疑请求应与质疑事项相关。</w:t>
      </w:r>
    </w:p>
    <w:p>
      <w:pPr>
        <w:widowControl/>
        <w:ind w:firstLine="560" w:firstLineChars="200"/>
        <w:jc w:val="left"/>
        <w:rPr>
          <w:rFonts w:ascii="仿宋_GB2312" w:eastAsia="仿宋_GB2312"/>
          <w:szCs w:val="28"/>
        </w:rPr>
      </w:pPr>
      <w:r>
        <w:rPr>
          <w:rFonts w:hint="eastAsia" w:ascii="仿宋_GB2312" w:eastAsia="仿宋_GB2312"/>
          <w:szCs w:val="28"/>
        </w:rPr>
        <w:t>6.质疑供应商为自然人的，质疑函应由本人签字；质疑供应商为法人或者其他组织的，质疑函应由法定代表人、主要负责人，或者其授权代表签字或者盖章，并加盖公章。</w:t>
      </w:r>
    </w:p>
    <w:p>
      <w:pPr>
        <w:rPr>
          <w:rFonts w:ascii="仿宋_GB2312" w:eastAsia="仿宋_GB2312"/>
          <w:szCs w:val="28"/>
        </w:rPr>
      </w:pPr>
    </w:p>
    <w:p>
      <w:pPr>
        <w:rPr>
          <w:rFonts w:ascii="仿宋_GB2312" w:eastAsia="仿宋_GB2312"/>
          <w:szCs w:val="28"/>
        </w:rPr>
      </w:pPr>
      <w:r>
        <w:rPr>
          <w:rFonts w:hint="eastAsia" w:ascii="仿宋_GB2312" w:eastAsia="仿宋_GB2312"/>
          <w:szCs w:val="28"/>
        </w:rPr>
        <w:t xml:space="preserve"> </w:t>
      </w:r>
    </w:p>
    <w:p>
      <w:pPr>
        <w:rPr>
          <w:rFonts w:ascii="仿宋_GB2312" w:eastAsia="仿宋_GB2312"/>
          <w:szCs w:val="28"/>
        </w:rPr>
      </w:pPr>
    </w:p>
    <w:p>
      <w:pPr>
        <w:rPr>
          <w:rFonts w:ascii="仿宋_GB2312" w:eastAsia="仿宋_GB2312"/>
          <w:szCs w:val="28"/>
        </w:rPr>
      </w:pPr>
    </w:p>
    <w:p>
      <w:pPr>
        <w:rPr>
          <w:rFonts w:ascii="仿宋_GB2312" w:eastAsia="仿宋_GB2312"/>
          <w:szCs w:val="28"/>
        </w:rPr>
      </w:pPr>
    </w:p>
    <w:p>
      <w:pPr>
        <w:rPr>
          <w:rFonts w:ascii="仿宋_GB2312" w:hAnsi="宋体" w:eastAsia="仿宋_GB2312"/>
          <w:b/>
          <w:szCs w:val="28"/>
        </w:rPr>
      </w:pPr>
    </w:p>
    <w:p>
      <w:pPr>
        <w:rPr>
          <w:rFonts w:ascii="仿宋_GB2312" w:hAnsi="宋体" w:eastAsia="仿宋_GB2312"/>
          <w:b/>
          <w:szCs w:val="28"/>
        </w:rPr>
      </w:pPr>
    </w:p>
    <w:p>
      <w:pPr>
        <w:rPr>
          <w:rFonts w:ascii="仿宋_GB2312" w:hAnsi="宋体" w:eastAsia="仿宋_GB2312"/>
          <w:b/>
          <w:szCs w:val="28"/>
        </w:rPr>
      </w:pPr>
    </w:p>
    <w:p>
      <w:pPr>
        <w:rPr>
          <w:rFonts w:ascii="仿宋_GB2312" w:hAnsi="宋体" w:eastAsia="仿宋_GB2312"/>
          <w:b/>
          <w:szCs w:val="28"/>
        </w:rPr>
      </w:pPr>
      <w:r>
        <w:rPr>
          <w:rFonts w:hint="eastAsia" w:ascii="仿宋_GB2312" w:hAnsi="宋体" w:eastAsia="仿宋_GB2312"/>
          <w:b/>
          <w:szCs w:val="28"/>
        </w:rPr>
        <w:t>附件6：</w:t>
      </w:r>
    </w:p>
    <w:p>
      <w:pPr>
        <w:jc w:val="center"/>
        <w:rPr>
          <w:rFonts w:ascii="仿宋_GB2312" w:hAnsi="宋体" w:eastAsia="仿宋_GB2312"/>
          <w:b/>
          <w:szCs w:val="28"/>
        </w:rPr>
      </w:pPr>
      <w:r>
        <w:rPr>
          <w:rFonts w:hint="eastAsia" w:ascii="仿宋_GB2312" w:hAnsi="宋体" w:eastAsia="仿宋_GB2312"/>
          <w:b/>
          <w:szCs w:val="28"/>
        </w:rPr>
        <w:t>投诉书范本</w:t>
      </w:r>
    </w:p>
    <w:p>
      <w:pPr>
        <w:rPr>
          <w:rFonts w:ascii="仿宋_GB2312" w:hAnsi="黑体" w:eastAsia="仿宋_GB2312"/>
          <w:szCs w:val="28"/>
        </w:rPr>
      </w:pPr>
      <w:r>
        <w:rPr>
          <w:rFonts w:hint="eastAsia" w:ascii="仿宋_GB2312" w:hAnsi="黑体" w:eastAsia="仿宋_GB2312"/>
          <w:szCs w:val="28"/>
        </w:rPr>
        <w:t>一、投诉相关主体基本情况</w:t>
      </w:r>
    </w:p>
    <w:p>
      <w:pPr>
        <w:rPr>
          <w:rFonts w:ascii="仿宋_GB2312" w:eastAsia="仿宋_GB2312"/>
          <w:szCs w:val="28"/>
          <w:u w:val="dotted"/>
        </w:rPr>
      </w:pPr>
      <w:r>
        <w:rPr>
          <w:rFonts w:hint="eastAsia" w:ascii="仿宋_GB2312" w:eastAsia="仿宋_GB2312"/>
          <w:szCs w:val="28"/>
        </w:rPr>
        <w:t>投诉人：</w:t>
      </w:r>
      <w:r>
        <w:rPr>
          <w:rFonts w:hint="eastAsia" w:ascii="仿宋_GB2312" w:eastAsia="仿宋_GB2312"/>
          <w:szCs w:val="28"/>
          <w:u w:val="dotted"/>
        </w:rPr>
        <w:t xml:space="preserve">                                               </w:t>
      </w:r>
    </w:p>
    <w:p>
      <w:pPr>
        <w:rPr>
          <w:rFonts w:ascii="仿宋_GB2312" w:eastAsia="仿宋_GB2312"/>
          <w:szCs w:val="28"/>
          <w:u w:val="single"/>
        </w:rPr>
      </w:pPr>
      <w:r>
        <w:rPr>
          <w:rFonts w:hint="eastAsia" w:ascii="仿宋_GB2312" w:eastAsia="仿宋_GB2312"/>
          <w:szCs w:val="28"/>
        </w:rPr>
        <w:t>地     址：</w:t>
      </w:r>
      <w:r>
        <w:rPr>
          <w:rFonts w:hint="eastAsia" w:ascii="仿宋_GB2312" w:eastAsia="仿宋_GB2312"/>
          <w:szCs w:val="28"/>
          <w:u w:val="dotted"/>
        </w:rPr>
        <w:t xml:space="preserve">                             </w:t>
      </w:r>
      <w:r>
        <w:rPr>
          <w:rFonts w:hint="eastAsia" w:ascii="仿宋_GB2312" w:eastAsia="仿宋_GB2312"/>
          <w:szCs w:val="28"/>
        </w:rPr>
        <w:t>邮编：</w:t>
      </w:r>
      <w:r>
        <w:rPr>
          <w:rFonts w:hint="eastAsia" w:ascii="仿宋_GB2312" w:eastAsia="仿宋_GB2312"/>
          <w:szCs w:val="28"/>
          <w:u w:val="dotted"/>
        </w:rPr>
        <w:t xml:space="preserve">         </w:t>
      </w:r>
      <w:r>
        <w:rPr>
          <w:rFonts w:hint="eastAsia" w:ascii="仿宋_GB2312" w:eastAsia="仿宋_GB2312"/>
          <w:szCs w:val="28"/>
          <w:u w:val="single"/>
        </w:rPr>
        <w:t xml:space="preserve">   </w:t>
      </w:r>
    </w:p>
    <w:p>
      <w:pPr>
        <w:tabs>
          <w:tab w:val="left" w:pos="6510"/>
        </w:tabs>
        <w:jc w:val="left"/>
        <w:rPr>
          <w:rFonts w:ascii="仿宋_GB2312" w:eastAsia="仿宋_GB2312"/>
          <w:szCs w:val="28"/>
        </w:rPr>
      </w:pPr>
      <w:r>
        <w:rPr>
          <w:rFonts w:hint="eastAsia" w:ascii="仿宋_GB2312" w:eastAsia="仿宋_GB2312"/>
          <w:szCs w:val="28"/>
        </w:rPr>
        <w:t>法定代表人/主要负责人：</w:t>
      </w:r>
      <w:r>
        <w:rPr>
          <w:rFonts w:hint="eastAsia" w:ascii="仿宋_GB2312" w:eastAsia="仿宋_GB2312"/>
          <w:szCs w:val="28"/>
          <w:u w:val="dotted"/>
        </w:rPr>
        <w:t xml:space="preserve">                                   </w:t>
      </w:r>
      <w:r>
        <w:rPr>
          <w:rFonts w:hint="eastAsia" w:ascii="仿宋_GB2312" w:eastAsia="仿宋_GB2312"/>
          <w:szCs w:val="28"/>
        </w:rPr>
        <w:t xml:space="preserve">  </w:t>
      </w:r>
    </w:p>
    <w:p>
      <w:pPr>
        <w:tabs>
          <w:tab w:val="left" w:pos="6510"/>
        </w:tabs>
        <w:rPr>
          <w:rFonts w:ascii="仿宋_GB2312" w:eastAsia="仿宋_GB2312"/>
          <w:szCs w:val="28"/>
          <w:u w:val="dotted"/>
        </w:rPr>
      </w:pPr>
      <w:r>
        <w:rPr>
          <w:rFonts w:hint="eastAsia" w:ascii="仿宋_GB2312" w:eastAsia="仿宋_GB2312"/>
          <w:szCs w:val="28"/>
        </w:rPr>
        <w:t>联系电话：</w:t>
      </w:r>
      <w:r>
        <w:rPr>
          <w:rFonts w:hint="eastAsia" w:ascii="仿宋_GB2312" w:eastAsia="仿宋_GB2312"/>
          <w:szCs w:val="28"/>
          <w:u w:val="dotted"/>
        </w:rPr>
        <w:t xml:space="preserve">                                             </w:t>
      </w:r>
    </w:p>
    <w:p>
      <w:pPr>
        <w:rPr>
          <w:rFonts w:ascii="仿宋_GB2312" w:eastAsia="仿宋_GB2312"/>
          <w:szCs w:val="28"/>
          <w:u w:val="dotted"/>
        </w:rPr>
      </w:pPr>
      <w:r>
        <w:rPr>
          <w:rFonts w:hint="eastAsia" w:ascii="仿宋_GB2312" w:eastAsia="仿宋_GB2312"/>
          <w:szCs w:val="28"/>
        </w:rPr>
        <w:t>授权代表：</w:t>
      </w:r>
      <w:r>
        <w:rPr>
          <w:rFonts w:hint="eastAsia" w:ascii="仿宋_GB2312" w:eastAsia="仿宋_GB2312"/>
          <w:szCs w:val="28"/>
          <w:u w:val="dotted"/>
        </w:rPr>
        <w:t xml:space="preserve">             </w:t>
      </w:r>
      <w:r>
        <w:rPr>
          <w:rFonts w:hint="eastAsia" w:ascii="仿宋_GB2312" w:eastAsia="仿宋_GB2312"/>
          <w:szCs w:val="28"/>
        </w:rPr>
        <w:t>联系电话</w:t>
      </w:r>
      <w:r>
        <w:rPr>
          <w:rFonts w:hint="eastAsia" w:ascii="仿宋_GB2312" w:eastAsia="仿宋_GB2312"/>
          <w:szCs w:val="28"/>
          <w:u w:val="dotted"/>
        </w:rPr>
        <w:t xml:space="preserve">：                  </w:t>
      </w:r>
    </w:p>
    <w:p>
      <w:pPr>
        <w:rPr>
          <w:rFonts w:ascii="仿宋_GB2312" w:eastAsia="仿宋_GB2312"/>
          <w:szCs w:val="28"/>
          <w:u w:val="dotted"/>
        </w:rPr>
      </w:pPr>
      <w:r>
        <w:rPr>
          <w:rFonts w:hint="eastAsia" w:ascii="仿宋_GB2312" w:eastAsia="仿宋_GB2312"/>
          <w:szCs w:val="28"/>
        </w:rPr>
        <w:t>地     址：</w:t>
      </w:r>
      <w:r>
        <w:rPr>
          <w:rFonts w:hint="eastAsia" w:ascii="仿宋_GB2312" w:eastAsia="仿宋_GB2312"/>
          <w:szCs w:val="28"/>
          <w:u w:val="dotted"/>
        </w:rPr>
        <w:t xml:space="preserve">                             </w:t>
      </w:r>
      <w:r>
        <w:rPr>
          <w:rFonts w:hint="eastAsia" w:ascii="仿宋_GB2312" w:eastAsia="仿宋_GB2312"/>
          <w:szCs w:val="28"/>
        </w:rPr>
        <w:t>邮编：</w:t>
      </w:r>
      <w:r>
        <w:rPr>
          <w:rFonts w:hint="eastAsia" w:ascii="仿宋_GB2312" w:eastAsia="仿宋_GB2312"/>
          <w:szCs w:val="28"/>
          <w:u w:val="dotted"/>
        </w:rPr>
        <w:t xml:space="preserve">         </w:t>
      </w:r>
      <w:r>
        <w:rPr>
          <w:rFonts w:hint="eastAsia" w:ascii="仿宋_GB2312" w:eastAsia="仿宋_GB2312"/>
          <w:szCs w:val="28"/>
          <w:u w:val="single"/>
        </w:rPr>
        <w:t xml:space="preserve"> </w:t>
      </w:r>
      <w:r>
        <w:rPr>
          <w:rFonts w:hint="eastAsia" w:ascii="仿宋_GB2312" w:eastAsia="仿宋_GB2312"/>
          <w:szCs w:val="28"/>
          <w:u w:val="dotted"/>
        </w:rPr>
        <w:t xml:space="preserve">                   </w:t>
      </w:r>
    </w:p>
    <w:p>
      <w:pPr>
        <w:rPr>
          <w:rFonts w:ascii="仿宋_GB2312" w:eastAsia="仿宋_GB2312"/>
          <w:szCs w:val="28"/>
          <w:u w:val="single"/>
        </w:rPr>
      </w:pPr>
      <w:r>
        <w:rPr>
          <w:rFonts w:hint="eastAsia" w:ascii="仿宋_GB2312" w:eastAsia="仿宋_GB2312"/>
          <w:szCs w:val="28"/>
        </w:rPr>
        <w:t>被投诉人1：</w:t>
      </w:r>
      <w:r>
        <w:rPr>
          <w:rFonts w:hint="eastAsia" w:ascii="仿宋_GB2312" w:eastAsia="仿宋_GB2312"/>
          <w:szCs w:val="28"/>
          <w:u w:val="dotted"/>
        </w:rPr>
        <w:t xml:space="preserve">                                           </w:t>
      </w:r>
      <w:r>
        <w:rPr>
          <w:rFonts w:hint="eastAsia" w:ascii="仿宋_GB2312" w:eastAsia="仿宋_GB2312"/>
          <w:szCs w:val="28"/>
          <w:u w:val="single"/>
        </w:rPr>
        <w:t xml:space="preserve">  </w:t>
      </w:r>
    </w:p>
    <w:p>
      <w:pPr>
        <w:rPr>
          <w:rFonts w:ascii="仿宋_GB2312" w:eastAsia="仿宋_GB2312"/>
          <w:szCs w:val="28"/>
          <w:u w:val="single"/>
        </w:rPr>
      </w:pPr>
      <w:r>
        <w:rPr>
          <w:rFonts w:hint="eastAsia" w:ascii="仿宋_GB2312" w:eastAsia="仿宋_GB2312"/>
          <w:szCs w:val="28"/>
        </w:rPr>
        <w:t>地     址：</w:t>
      </w:r>
      <w:r>
        <w:rPr>
          <w:rFonts w:hint="eastAsia" w:ascii="仿宋_GB2312" w:eastAsia="仿宋_GB2312"/>
          <w:szCs w:val="28"/>
          <w:u w:val="dotted"/>
        </w:rPr>
        <w:t xml:space="preserve">                             </w:t>
      </w:r>
      <w:r>
        <w:rPr>
          <w:rFonts w:hint="eastAsia" w:ascii="仿宋_GB2312" w:eastAsia="仿宋_GB2312"/>
          <w:szCs w:val="28"/>
        </w:rPr>
        <w:t>邮编：</w:t>
      </w:r>
      <w:r>
        <w:rPr>
          <w:rFonts w:hint="eastAsia" w:ascii="仿宋_GB2312" w:eastAsia="仿宋_GB2312"/>
          <w:szCs w:val="28"/>
          <w:u w:val="dotted"/>
        </w:rPr>
        <w:t xml:space="preserve">          </w:t>
      </w:r>
      <w:r>
        <w:rPr>
          <w:rFonts w:hint="eastAsia" w:ascii="仿宋_GB2312" w:eastAsia="仿宋_GB2312"/>
          <w:szCs w:val="28"/>
          <w:u w:val="single"/>
        </w:rPr>
        <w:t xml:space="preserve"> </w:t>
      </w:r>
    </w:p>
    <w:p>
      <w:pPr>
        <w:rPr>
          <w:rFonts w:ascii="仿宋_GB2312" w:eastAsia="仿宋_GB2312"/>
          <w:szCs w:val="28"/>
          <w:u w:val="single"/>
        </w:rPr>
      </w:pPr>
      <w:r>
        <w:rPr>
          <w:rFonts w:hint="eastAsia" w:ascii="仿宋_GB2312" w:eastAsia="仿宋_GB2312"/>
          <w:szCs w:val="28"/>
        </w:rPr>
        <w:t>联系人：</w:t>
      </w:r>
      <w:r>
        <w:rPr>
          <w:rFonts w:hint="eastAsia" w:ascii="仿宋_GB2312" w:eastAsia="仿宋_GB2312"/>
          <w:szCs w:val="28"/>
          <w:u w:val="dotted"/>
        </w:rPr>
        <w:t xml:space="preserve">               </w:t>
      </w:r>
      <w:r>
        <w:rPr>
          <w:rFonts w:hint="eastAsia" w:ascii="仿宋_GB2312" w:eastAsia="仿宋_GB2312"/>
          <w:szCs w:val="28"/>
        </w:rPr>
        <w:t>联系电话：</w:t>
      </w:r>
      <w:r>
        <w:rPr>
          <w:rFonts w:hint="eastAsia" w:ascii="仿宋_GB2312" w:eastAsia="仿宋_GB2312"/>
          <w:szCs w:val="28"/>
          <w:u w:val="dotted"/>
        </w:rPr>
        <w:t xml:space="preserve">                      </w:t>
      </w:r>
      <w:r>
        <w:rPr>
          <w:rFonts w:hint="eastAsia" w:ascii="仿宋_GB2312" w:eastAsia="仿宋_GB2312"/>
          <w:szCs w:val="28"/>
          <w:u w:val="single"/>
        </w:rPr>
        <w:t xml:space="preserve"> </w:t>
      </w:r>
    </w:p>
    <w:p>
      <w:pPr>
        <w:rPr>
          <w:rFonts w:ascii="仿宋_GB2312" w:eastAsia="仿宋_GB2312"/>
          <w:szCs w:val="28"/>
        </w:rPr>
      </w:pPr>
      <w:r>
        <w:rPr>
          <w:rFonts w:hint="eastAsia" w:ascii="仿宋_GB2312" w:eastAsia="仿宋_GB2312"/>
          <w:szCs w:val="28"/>
        </w:rPr>
        <w:t>被投诉人2</w:t>
      </w:r>
    </w:p>
    <w:p>
      <w:pPr>
        <w:rPr>
          <w:rFonts w:ascii="仿宋_GB2312" w:eastAsia="仿宋_GB2312"/>
          <w:szCs w:val="28"/>
          <w:u w:val="dotted"/>
        </w:rPr>
      </w:pPr>
      <w:r>
        <w:rPr>
          <w:rFonts w:hint="eastAsia" w:ascii="仿宋_GB2312" w:eastAsia="仿宋_GB2312"/>
          <w:szCs w:val="28"/>
        </w:rPr>
        <w:t>……</w:t>
      </w:r>
    </w:p>
    <w:p>
      <w:pPr>
        <w:rPr>
          <w:rFonts w:ascii="仿宋_GB2312" w:eastAsia="仿宋_GB2312"/>
          <w:szCs w:val="28"/>
          <w:u w:val="single"/>
        </w:rPr>
      </w:pPr>
      <w:r>
        <w:rPr>
          <w:rFonts w:hint="eastAsia" w:ascii="仿宋_GB2312" w:eastAsia="仿宋_GB2312"/>
          <w:szCs w:val="28"/>
        </w:rPr>
        <w:t>相关供应商：</w:t>
      </w:r>
      <w:r>
        <w:rPr>
          <w:rFonts w:hint="eastAsia" w:ascii="仿宋_GB2312" w:eastAsia="仿宋_GB2312"/>
          <w:szCs w:val="28"/>
          <w:u w:val="dotted"/>
        </w:rPr>
        <w:t xml:space="preserve">                                           </w:t>
      </w:r>
      <w:r>
        <w:rPr>
          <w:rFonts w:hint="eastAsia" w:ascii="仿宋_GB2312" w:eastAsia="仿宋_GB2312"/>
          <w:szCs w:val="28"/>
          <w:u w:val="single"/>
        </w:rPr>
        <w:t xml:space="preserve">    </w:t>
      </w:r>
    </w:p>
    <w:p>
      <w:pPr>
        <w:rPr>
          <w:rFonts w:ascii="仿宋_GB2312" w:eastAsia="仿宋_GB2312"/>
          <w:szCs w:val="28"/>
          <w:u w:val="single"/>
        </w:rPr>
      </w:pPr>
      <w:r>
        <w:rPr>
          <w:rFonts w:hint="eastAsia" w:ascii="仿宋_GB2312" w:eastAsia="仿宋_GB2312"/>
          <w:szCs w:val="28"/>
        </w:rPr>
        <w:t>地     址：</w:t>
      </w:r>
      <w:r>
        <w:rPr>
          <w:rFonts w:hint="eastAsia" w:ascii="仿宋_GB2312" w:eastAsia="仿宋_GB2312"/>
          <w:szCs w:val="28"/>
          <w:u w:val="dotted"/>
        </w:rPr>
        <w:t xml:space="preserve">                             </w:t>
      </w:r>
      <w:r>
        <w:rPr>
          <w:rFonts w:hint="eastAsia" w:ascii="仿宋_GB2312" w:eastAsia="仿宋_GB2312"/>
          <w:szCs w:val="28"/>
        </w:rPr>
        <w:t>邮编：</w:t>
      </w:r>
      <w:r>
        <w:rPr>
          <w:rFonts w:hint="eastAsia" w:ascii="仿宋_GB2312" w:eastAsia="仿宋_GB2312"/>
          <w:szCs w:val="28"/>
          <w:u w:val="dotted"/>
        </w:rPr>
        <w:t xml:space="preserve">          </w:t>
      </w:r>
      <w:r>
        <w:rPr>
          <w:rFonts w:hint="eastAsia" w:ascii="仿宋_GB2312" w:eastAsia="仿宋_GB2312"/>
          <w:szCs w:val="28"/>
          <w:u w:val="single"/>
        </w:rPr>
        <w:t xml:space="preserve"> </w:t>
      </w:r>
    </w:p>
    <w:p>
      <w:pPr>
        <w:rPr>
          <w:rFonts w:ascii="仿宋_GB2312" w:eastAsia="仿宋_GB2312"/>
          <w:szCs w:val="28"/>
          <w:u w:val="single"/>
        </w:rPr>
      </w:pPr>
      <w:r>
        <w:rPr>
          <w:rFonts w:hint="eastAsia" w:ascii="仿宋_GB2312" w:eastAsia="仿宋_GB2312"/>
          <w:szCs w:val="28"/>
        </w:rPr>
        <w:t>联系人：</w:t>
      </w:r>
      <w:r>
        <w:rPr>
          <w:rFonts w:hint="eastAsia" w:ascii="仿宋_GB2312" w:eastAsia="仿宋_GB2312"/>
          <w:szCs w:val="28"/>
          <w:u w:val="dotted"/>
        </w:rPr>
        <w:t xml:space="preserve">               </w:t>
      </w:r>
      <w:r>
        <w:rPr>
          <w:rFonts w:hint="eastAsia" w:ascii="仿宋_GB2312" w:eastAsia="仿宋_GB2312"/>
          <w:szCs w:val="28"/>
        </w:rPr>
        <w:t>联系电话：</w:t>
      </w:r>
      <w:r>
        <w:rPr>
          <w:rFonts w:hint="eastAsia" w:ascii="仿宋_GB2312" w:eastAsia="仿宋_GB2312"/>
          <w:szCs w:val="28"/>
          <w:u w:val="dotted"/>
        </w:rPr>
        <w:t xml:space="preserve">                      </w:t>
      </w:r>
      <w:r>
        <w:rPr>
          <w:rFonts w:hint="eastAsia" w:ascii="仿宋_GB2312" w:eastAsia="仿宋_GB2312"/>
          <w:szCs w:val="28"/>
          <w:u w:val="single"/>
        </w:rPr>
        <w:t xml:space="preserve">      </w:t>
      </w:r>
    </w:p>
    <w:p>
      <w:pPr>
        <w:rPr>
          <w:rFonts w:ascii="仿宋_GB2312" w:hAnsi="黑体" w:eastAsia="仿宋_GB2312"/>
          <w:szCs w:val="28"/>
        </w:rPr>
      </w:pPr>
      <w:r>
        <w:rPr>
          <w:rFonts w:hint="eastAsia" w:ascii="仿宋_GB2312" w:hAnsi="黑体" w:eastAsia="仿宋_GB2312"/>
          <w:szCs w:val="28"/>
        </w:rPr>
        <w:t>二、投诉项目基本情况</w:t>
      </w:r>
    </w:p>
    <w:p>
      <w:pPr>
        <w:rPr>
          <w:rFonts w:ascii="仿宋_GB2312" w:eastAsia="仿宋_GB2312"/>
          <w:szCs w:val="28"/>
          <w:u w:val="dotted"/>
        </w:rPr>
      </w:pPr>
      <w:r>
        <w:rPr>
          <w:rFonts w:hint="eastAsia" w:ascii="仿宋_GB2312" w:eastAsia="仿宋_GB2312"/>
          <w:szCs w:val="28"/>
        </w:rPr>
        <w:t>采购项目名称：</w:t>
      </w:r>
      <w:r>
        <w:rPr>
          <w:rFonts w:hint="eastAsia" w:ascii="仿宋_GB2312" w:eastAsia="仿宋_GB2312"/>
          <w:szCs w:val="28"/>
          <w:u w:val="dotted"/>
        </w:rPr>
        <w:t xml:space="preserve">                                        </w:t>
      </w:r>
    </w:p>
    <w:p>
      <w:pPr>
        <w:rPr>
          <w:rFonts w:ascii="仿宋_GB2312" w:eastAsia="仿宋_GB2312"/>
          <w:szCs w:val="28"/>
          <w:u w:val="single"/>
        </w:rPr>
      </w:pPr>
      <w:r>
        <w:rPr>
          <w:rFonts w:hint="eastAsia" w:ascii="仿宋_GB2312" w:eastAsia="仿宋_GB2312"/>
          <w:szCs w:val="28"/>
        </w:rPr>
        <w:t>采购项目编号：</w:t>
      </w:r>
      <w:r>
        <w:rPr>
          <w:rFonts w:hint="eastAsia" w:ascii="仿宋_GB2312" w:eastAsia="仿宋_GB2312"/>
          <w:szCs w:val="28"/>
          <w:u w:val="dotted"/>
        </w:rPr>
        <w:t xml:space="preserve">                 </w:t>
      </w:r>
      <w:r>
        <w:rPr>
          <w:rFonts w:hint="eastAsia" w:ascii="仿宋_GB2312" w:eastAsia="仿宋_GB2312"/>
          <w:szCs w:val="28"/>
        </w:rPr>
        <w:t>包号：</w:t>
      </w:r>
      <w:r>
        <w:rPr>
          <w:rFonts w:hint="eastAsia" w:ascii="仿宋_GB2312" w:eastAsia="仿宋_GB2312"/>
          <w:szCs w:val="28"/>
          <w:u w:val="dotted"/>
        </w:rPr>
        <w:t xml:space="preserve">              </w:t>
      </w:r>
    </w:p>
    <w:p>
      <w:pPr>
        <w:rPr>
          <w:rFonts w:ascii="仿宋_GB2312" w:eastAsia="仿宋_GB2312"/>
          <w:szCs w:val="28"/>
        </w:rPr>
      </w:pPr>
      <w:r>
        <w:rPr>
          <w:rFonts w:hint="eastAsia" w:ascii="仿宋_GB2312" w:eastAsia="仿宋_GB2312"/>
          <w:szCs w:val="28"/>
        </w:rPr>
        <w:t>采购人名称：</w:t>
      </w:r>
      <w:r>
        <w:rPr>
          <w:rFonts w:hint="eastAsia" w:ascii="仿宋_GB2312" w:eastAsia="仿宋_GB2312"/>
          <w:szCs w:val="28"/>
          <w:u w:val="dotted"/>
        </w:rPr>
        <w:t xml:space="preserve">                                           </w:t>
      </w:r>
      <w:r>
        <w:rPr>
          <w:rFonts w:hint="eastAsia" w:ascii="仿宋_GB2312" w:eastAsia="仿宋_GB2312"/>
          <w:szCs w:val="28"/>
          <w:u w:val="single"/>
        </w:rPr>
        <w:t xml:space="preserve">  </w:t>
      </w:r>
    </w:p>
    <w:p>
      <w:pPr>
        <w:rPr>
          <w:rFonts w:ascii="仿宋_GB2312" w:eastAsia="仿宋_GB2312"/>
          <w:szCs w:val="28"/>
          <w:u w:val="single"/>
        </w:rPr>
      </w:pPr>
      <w:r>
        <w:rPr>
          <w:rFonts w:hint="eastAsia" w:ascii="仿宋_GB2312" w:eastAsia="仿宋_GB2312"/>
          <w:szCs w:val="28"/>
        </w:rPr>
        <w:t>代理机构名称：</w:t>
      </w:r>
      <w:r>
        <w:rPr>
          <w:rFonts w:hint="eastAsia" w:ascii="仿宋_GB2312" w:eastAsia="仿宋_GB2312"/>
          <w:szCs w:val="28"/>
          <w:u w:val="dotted"/>
        </w:rPr>
        <w:t xml:space="preserve">                                         </w:t>
      </w:r>
    </w:p>
    <w:p>
      <w:pPr>
        <w:rPr>
          <w:rFonts w:ascii="仿宋_GB2312" w:eastAsia="仿宋_GB2312"/>
          <w:szCs w:val="28"/>
          <w:u w:val="dotted"/>
        </w:rPr>
      </w:pPr>
      <w:r>
        <w:rPr>
          <w:rFonts w:hint="eastAsia" w:ascii="仿宋_GB2312" w:eastAsia="仿宋_GB2312"/>
          <w:szCs w:val="28"/>
        </w:rPr>
        <w:t>采购文件公告:</w:t>
      </w:r>
      <w:r>
        <w:rPr>
          <w:rFonts w:hint="eastAsia" w:ascii="仿宋_GB2312" w:eastAsia="仿宋_GB2312"/>
          <w:szCs w:val="28"/>
          <w:u w:val="dotted"/>
        </w:rPr>
        <w:t xml:space="preserve">是/否 </w:t>
      </w:r>
      <w:r>
        <w:rPr>
          <w:rFonts w:hint="eastAsia" w:ascii="仿宋_GB2312" w:eastAsia="仿宋_GB2312"/>
          <w:szCs w:val="28"/>
        </w:rPr>
        <w:t>公告期限：</w:t>
      </w:r>
      <w:r>
        <w:rPr>
          <w:rFonts w:hint="eastAsia" w:ascii="仿宋_GB2312" w:eastAsia="仿宋_GB2312"/>
          <w:szCs w:val="28"/>
          <w:u w:val="dotted"/>
        </w:rPr>
        <w:t xml:space="preserve">                                 </w:t>
      </w:r>
    </w:p>
    <w:p>
      <w:pPr>
        <w:rPr>
          <w:rFonts w:ascii="仿宋_GB2312" w:eastAsia="仿宋_GB2312"/>
          <w:szCs w:val="28"/>
          <w:u w:val="single"/>
        </w:rPr>
      </w:pPr>
      <w:r>
        <w:rPr>
          <w:rFonts w:hint="eastAsia" w:ascii="仿宋_GB2312" w:eastAsia="仿宋_GB2312"/>
          <w:szCs w:val="28"/>
        </w:rPr>
        <w:t>采购结果公告:</w:t>
      </w:r>
      <w:r>
        <w:rPr>
          <w:rFonts w:hint="eastAsia" w:ascii="仿宋_GB2312" w:eastAsia="仿宋_GB2312"/>
          <w:szCs w:val="28"/>
          <w:u w:val="dotted"/>
        </w:rPr>
        <w:t xml:space="preserve">是/否 </w:t>
      </w:r>
      <w:r>
        <w:rPr>
          <w:rFonts w:hint="eastAsia" w:ascii="仿宋_GB2312" w:eastAsia="仿宋_GB2312"/>
          <w:szCs w:val="28"/>
        </w:rPr>
        <w:t>公告期限：</w:t>
      </w:r>
      <w:r>
        <w:rPr>
          <w:rFonts w:hint="eastAsia" w:ascii="仿宋_GB2312" w:eastAsia="仿宋_GB2312"/>
          <w:szCs w:val="28"/>
          <w:u w:val="dotted"/>
        </w:rPr>
        <w:t xml:space="preserve">                        </w:t>
      </w:r>
    </w:p>
    <w:p>
      <w:pPr>
        <w:rPr>
          <w:rFonts w:ascii="仿宋_GB2312" w:hAnsi="黑体" w:eastAsia="仿宋_GB2312"/>
          <w:szCs w:val="28"/>
        </w:rPr>
      </w:pPr>
      <w:r>
        <w:rPr>
          <w:rFonts w:hint="eastAsia" w:ascii="仿宋_GB2312" w:hAnsi="黑体" w:eastAsia="仿宋_GB2312"/>
          <w:szCs w:val="28"/>
        </w:rPr>
        <w:t>三、质疑基本情况</w:t>
      </w:r>
    </w:p>
    <w:p>
      <w:pPr>
        <w:ind w:firstLine="560" w:firstLineChars="200"/>
        <w:rPr>
          <w:rFonts w:ascii="仿宋_GB2312" w:eastAsia="仿宋_GB2312"/>
          <w:szCs w:val="28"/>
          <w:u w:val="dotted"/>
        </w:rPr>
      </w:pPr>
      <w:r>
        <w:rPr>
          <w:rFonts w:hint="eastAsia" w:ascii="仿宋_GB2312" w:eastAsia="仿宋_GB2312"/>
          <w:szCs w:val="28"/>
        </w:rPr>
        <w:t>投诉人于</w:t>
      </w:r>
      <w:r>
        <w:rPr>
          <w:rFonts w:hint="eastAsia" w:ascii="仿宋_GB2312" w:eastAsia="仿宋_GB2312"/>
          <w:szCs w:val="28"/>
          <w:u w:val="dotted"/>
        </w:rPr>
        <w:t xml:space="preserve">   </w:t>
      </w:r>
      <w:r>
        <w:rPr>
          <w:rFonts w:hint="eastAsia" w:ascii="仿宋_GB2312" w:eastAsia="仿宋_GB2312"/>
          <w:szCs w:val="28"/>
        </w:rPr>
        <w:t>年</w:t>
      </w:r>
      <w:r>
        <w:rPr>
          <w:rFonts w:hint="eastAsia" w:ascii="仿宋_GB2312" w:eastAsia="仿宋_GB2312"/>
          <w:szCs w:val="28"/>
          <w:u w:val="dotted"/>
        </w:rPr>
        <w:t xml:space="preserve">   </w:t>
      </w:r>
      <w:r>
        <w:rPr>
          <w:rFonts w:hint="eastAsia" w:ascii="仿宋_GB2312" w:eastAsia="仿宋_GB2312"/>
          <w:szCs w:val="28"/>
        </w:rPr>
        <w:t>月</w:t>
      </w:r>
      <w:r>
        <w:rPr>
          <w:rFonts w:hint="eastAsia" w:ascii="仿宋_GB2312" w:eastAsia="仿宋_GB2312"/>
          <w:szCs w:val="28"/>
          <w:u w:val="dotted"/>
        </w:rPr>
        <w:t xml:space="preserve">  </w:t>
      </w:r>
      <w:r>
        <w:rPr>
          <w:rFonts w:hint="eastAsia" w:ascii="仿宋_GB2312" w:eastAsia="仿宋_GB2312"/>
          <w:szCs w:val="28"/>
        </w:rPr>
        <w:t>日,向</w:t>
      </w:r>
      <w:r>
        <w:rPr>
          <w:rFonts w:hint="eastAsia" w:ascii="仿宋_GB2312" w:eastAsia="仿宋_GB2312"/>
          <w:szCs w:val="28"/>
          <w:u w:val="dotted"/>
        </w:rPr>
        <w:t xml:space="preserve">                   </w:t>
      </w:r>
      <w:r>
        <w:rPr>
          <w:rFonts w:hint="eastAsia" w:ascii="仿宋_GB2312" w:eastAsia="仿宋_GB2312"/>
          <w:szCs w:val="28"/>
        </w:rPr>
        <w:t>提出质疑，质疑事项为：</w:t>
      </w:r>
      <w:r>
        <w:rPr>
          <w:rFonts w:hint="eastAsia" w:ascii="仿宋_GB2312" w:eastAsia="仿宋_GB2312"/>
          <w:szCs w:val="28"/>
          <w:u w:val="dotted"/>
        </w:rPr>
        <w:t xml:space="preserve">                                </w:t>
      </w:r>
    </w:p>
    <w:p>
      <w:pPr>
        <w:rPr>
          <w:rFonts w:ascii="仿宋_GB2312" w:eastAsia="仿宋_GB2312"/>
          <w:szCs w:val="28"/>
          <w:u w:val="dotted"/>
        </w:rPr>
      </w:pPr>
      <w:r>
        <w:rPr>
          <w:rFonts w:hint="eastAsia" w:ascii="仿宋_GB2312" w:eastAsia="仿宋_GB2312"/>
          <w:szCs w:val="28"/>
          <w:u w:val="dotted"/>
        </w:rPr>
        <w:t xml:space="preserve">                                                     </w:t>
      </w:r>
      <w:r>
        <w:rPr>
          <w:rFonts w:hint="eastAsia" w:ascii="仿宋_GB2312" w:eastAsia="仿宋_GB2312"/>
          <w:szCs w:val="28"/>
        </w:rPr>
        <w:t xml:space="preserve">  </w:t>
      </w:r>
    </w:p>
    <w:p>
      <w:pPr>
        <w:ind w:firstLine="420" w:firstLineChars="150"/>
        <w:rPr>
          <w:rFonts w:ascii="仿宋_GB2312" w:eastAsia="仿宋_GB2312"/>
          <w:szCs w:val="28"/>
        </w:rPr>
      </w:pPr>
      <w:r>
        <w:rPr>
          <w:rFonts w:hint="eastAsia" w:ascii="仿宋_GB2312" w:eastAsia="仿宋_GB2312"/>
          <w:szCs w:val="28"/>
          <w:u w:val="dotted"/>
        </w:rPr>
        <w:t>采购人/代理机构</w:t>
      </w:r>
      <w:r>
        <w:rPr>
          <w:rFonts w:hint="eastAsia" w:ascii="仿宋_GB2312" w:eastAsia="仿宋_GB2312"/>
          <w:szCs w:val="28"/>
        </w:rPr>
        <w:t>于</w:t>
      </w:r>
      <w:r>
        <w:rPr>
          <w:rFonts w:hint="eastAsia" w:ascii="仿宋_GB2312" w:eastAsia="仿宋_GB2312"/>
          <w:szCs w:val="28"/>
          <w:u w:val="dotted"/>
        </w:rPr>
        <w:t xml:space="preserve">   </w:t>
      </w:r>
      <w:r>
        <w:rPr>
          <w:rFonts w:hint="eastAsia" w:ascii="仿宋_GB2312" w:eastAsia="仿宋_GB2312"/>
          <w:szCs w:val="28"/>
        </w:rPr>
        <w:t>年</w:t>
      </w:r>
      <w:r>
        <w:rPr>
          <w:rFonts w:hint="eastAsia" w:ascii="仿宋_GB2312" w:eastAsia="仿宋_GB2312"/>
          <w:szCs w:val="28"/>
          <w:u w:val="dotted"/>
        </w:rPr>
        <w:t xml:space="preserve">   </w:t>
      </w:r>
      <w:r>
        <w:rPr>
          <w:rFonts w:hint="eastAsia" w:ascii="仿宋_GB2312" w:eastAsia="仿宋_GB2312"/>
          <w:szCs w:val="28"/>
        </w:rPr>
        <w:t>月</w:t>
      </w:r>
      <w:r>
        <w:rPr>
          <w:rFonts w:hint="eastAsia" w:ascii="仿宋_GB2312" w:eastAsia="仿宋_GB2312"/>
          <w:szCs w:val="28"/>
          <w:u w:val="dotted"/>
        </w:rPr>
        <w:t xml:space="preserve">   </w:t>
      </w:r>
      <w:r>
        <w:rPr>
          <w:rFonts w:hint="eastAsia" w:ascii="仿宋_GB2312" w:eastAsia="仿宋_GB2312"/>
          <w:szCs w:val="28"/>
        </w:rPr>
        <w:t>日,就质疑事项作出了答复/没有在法定期限内作出答复。</w:t>
      </w:r>
    </w:p>
    <w:p>
      <w:pPr>
        <w:rPr>
          <w:rFonts w:ascii="仿宋_GB2312" w:hAnsi="黑体" w:eastAsia="仿宋_GB2312"/>
          <w:szCs w:val="28"/>
        </w:rPr>
      </w:pPr>
      <w:r>
        <w:rPr>
          <w:rFonts w:hint="eastAsia" w:ascii="仿宋_GB2312" w:hAnsi="黑体" w:eastAsia="仿宋_GB2312"/>
          <w:szCs w:val="28"/>
        </w:rPr>
        <w:t>四、投诉事项具体内容</w:t>
      </w:r>
    </w:p>
    <w:p>
      <w:pPr>
        <w:rPr>
          <w:rFonts w:ascii="仿宋_GB2312" w:eastAsia="仿宋_GB2312"/>
          <w:szCs w:val="28"/>
          <w:u w:val="single"/>
        </w:rPr>
      </w:pPr>
      <w:r>
        <w:rPr>
          <w:rFonts w:hint="eastAsia" w:ascii="仿宋_GB2312" w:eastAsia="仿宋_GB2312"/>
          <w:szCs w:val="28"/>
        </w:rPr>
        <w:t>投诉事项 1：</w:t>
      </w:r>
      <w:r>
        <w:rPr>
          <w:rFonts w:hint="eastAsia" w:ascii="仿宋_GB2312" w:eastAsia="仿宋_GB2312"/>
          <w:szCs w:val="28"/>
          <w:u w:val="dotted"/>
        </w:rPr>
        <w:t xml:space="preserve">                                       </w:t>
      </w:r>
    </w:p>
    <w:p>
      <w:pPr>
        <w:rPr>
          <w:rFonts w:ascii="仿宋_GB2312" w:eastAsia="仿宋_GB2312"/>
          <w:szCs w:val="28"/>
        </w:rPr>
      </w:pPr>
      <w:r>
        <w:rPr>
          <w:rFonts w:hint="eastAsia" w:ascii="仿宋_GB2312" w:eastAsia="仿宋_GB2312"/>
          <w:szCs w:val="28"/>
        </w:rPr>
        <w:t>事实依据：</w:t>
      </w:r>
      <w:r>
        <w:rPr>
          <w:rFonts w:hint="eastAsia" w:ascii="仿宋_GB2312" w:eastAsia="仿宋_GB2312"/>
          <w:szCs w:val="28"/>
          <w:u w:val="dotted"/>
        </w:rPr>
        <w:t xml:space="preserve">                                         </w:t>
      </w:r>
    </w:p>
    <w:p>
      <w:pPr>
        <w:rPr>
          <w:rFonts w:ascii="仿宋_GB2312" w:eastAsia="仿宋_GB2312"/>
          <w:szCs w:val="28"/>
          <w:u w:val="dotted"/>
        </w:rPr>
      </w:pPr>
      <w:r>
        <w:rPr>
          <w:rFonts w:hint="eastAsia" w:ascii="仿宋_GB2312" w:eastAsia="仿宋_GB2312"/>
          <w:szCs w:val="28"/>
          <w:u w:val="dotted"/>
        </w:rPr>
        <w:t xml:space="preserve">                                                      </w:t>
      </w:r>
    </w:p>
    <w:p>
      <w:pPr>
        <w:rPr>
          <w:rFonts w:ascii="仿宋_GB2312" w:eastAsia="仿宋_GB2312"/>
          <w:szCs w:val="28"/>
          <w:u w:val="single"/>
        </w:rPr>
      </w:pPr>
      <w:r>
        <w:rPr>
          <w:rFonts w:hint="eastAsia" w:ascii="仿宋_GB2312" w:eastAsia="仿宋_GB2312"/>
          <w:szCs w:val="28"/>
        </w:rPr>
        <w:t>法律依据：</w:t>
      </w:r>
      <w:r>
        <w:rPr>
          <w:rFonts w:hint="eastAsia" w:ascii="仿宋_GB2312" w:eastAsia="仿宋_GB2312"/>
          <w:szCs w:val="28"/>
          <w:u w:val="dotted"/>
        </w:rPr>
        <w:t xml:space="preserve">                                          </w:t>
      </w:r>
    </w:p>
    <w:p>
      <w:pPr>
        <w:rPr>
          <w:rFonts w:ascii="仿宋_GB2312" w:eastAsia="仿宋_GB2312"/>
          <w:szCs w:val="28"/>
          <w:u w:val="dotted"/>
        </w:rPr>
      </w:pPr>
      <w:r>
        <w:rPr>
          <w:rFonts w:hint="eastAsia" w:ascii="仿宋_GB2312" w:eastAsia="仿宋_GB2312"/>
          <w:szCs w:val="28"/>
          <w:u w:val="dotted"/>
        </w:rPr>
        <w:t xml:space="preserve">                                                      </w:t>
      </w:r>
    </w:p>
    <w:p>
      <w:pPr>
        <w:rPr>
          <w:rFonts w:ascii="仿宋_GB2312" w:eastAsia="仿宋_GB2312"/>
          <w:szCs w:val="28"/>
        </w:rPr>
      </w:pPr>
      <w:r>
        <w:rPr>
          <w:rFonts w:hint="eastAsia" w:ascii="仿宋_GB2312" w:eastAsia="仿宋_GB2312"/>
          <w:szCs w:val="28"/>
        </w:rPr>
        <w:t>投诉事项2</w:t>
      </w:r>
    </w:p>
    <w:p>
      <w:pPr>
        <w:rPr>
          <w:rFonts w:ascii="仿宋_GB2312" w:eastAsia="仿宋_GB2312"/>
          <w:szCs w:val="28"/>
          <w:u w:val="dotted"/>
        </w:rPr>
      </w:pPr>
      <w:r>
        <w:rPr>
          <w:rFonts w:hint="eastAsia" w:ascii="仿宋_GB2312" w:eastAsia="仿宋_GB2312"/>
          <w:szCs w:val="28"/>
        </w:rPr>
        <w:t>……</w:t>
      </w:r>
    </w:p>
    <w:p>
      <w:pPr>
        <w:rPr>
          <w:rFonts w:ascii="仿宋_GB2312" w:hAnsi="黑体" w:eastAsia="仿宋_GB2312"/>
          <w:szCs w:val="28"/>
        </w:rPr>
      </w:pPr>
      <w:r>
        <w:rPr>
          <w:rFonts w:hint="eastAsia" w:ascii="仿宋_GB2312" w:hAnsi="黑体" w:eastAsia="仿宋_GB2312"/>
          <w:szCs w:val="28"/>
        </w:rPr>
        <w:t>五、与投诉事项相关的投诉请求</w:t>
      </w:r>
    </w:p>
    <w:p>
      <w:pPr>
        <w:rPr>
          <w:rFonts w:ascii="仿宋_GB2312" w:eastAsia="仿宋_GB2312"/>
          <w:szCs w:val="28"/>
        </w:rPr>
      </w:pPr>
      <w:r>
        <w:rPr>
          <w:rFonts w:hint="eastAsia" w:ascii="仿宋_GB2312" w:eastAsia="仿宋_GB2312"/>
          <w:szCs w:val="28"/>
        </w:rPr>
        <w:t>请求：</w:t>
      </w:r>
      <w:r>
        <w:rPr>
          <w:rFonts w:hint="eastAsia" w:ascii="仿宋_GB2312" w:eastAsia="仿宋_GB2312"/>
          <w:szCs w:val="28"/>
          <w:u w:val="dotted"/>
        </w:rPr>
        <w:t xml:space="preserve">                                              </w:t>
      </w:r>
      <w:r>
        <w:rPr>
          <w:rFonts w:hint="eastAsia" w:ascii="仿宋_GB2312" w:eastAsia="仿宋_GB2312"/>
          <w:szCs w:val="28"/>
        </w:rPr>
        <w:t xml:space="preserve"> </w:t>
      </w:r>
    </w:p>
    <w:p>
      <w:pPr>
        <w:rPr>
          <w:rFonts w:ascii="仿宋_GB2312" w:eastAsia="仿宋_GB2312"/>
          <w:szCs w:val="28"/>
          <w:u w:val="single"/>
        </w:rPr>
      </w:pPr>
      <w:r>
        <w:rPr>
          <w:rFonts w:hint="eastAsia" w:ascii="仿宋_GB2312" w:eastAsia="仿宋_GB2312"/>
          <w:szCs w:val="28"/>
        </w:rPr>
        <w:t xml:space="preserve">                                                                                                    </w:t>
      </w:r>
    </w:p>
    <w:p>
      <w:pPr>
        <w:rPr>
          <w:rFonts w:ascii="仿宋_GB2312" w:eastAsia="仿宋_GB2312"/>
          <w:szCs w:val="28"/>
        </w:rPr>
      </w:pPr>
      <w:r>
        <w:rPr>
          <w:rFonts w:hint="eastAsia" w:ascii="仿宋_GB2312" w:eastAsia="仿宋_GB2312"/>
          <w:szCs w:val="28"/>
        </w:rPr>
        <w:t xml:space="preserve">签字(签章)：                   公章：                      </w:t>
      </w:r>
    </w:p>
    <w:p>
      <w:pPr>
        <w:rPr>
          <w:rFonts w:ascii="仿宋_GB2312" w:eastAsia="仿宋_GB2312"/>
          <w:szCs w:val="28"/>
        </w:rPr>
      </w:pPr>
      <w:r>
        <w:rPr>
          <w:rFonts w:hint="eastAsia" w:ascii="仿宋_GB2312" w:eastAsia="仿宋_GB2312"/>
          <w:szCs w:val="28"/>
        </w:rPr>
        <w:t xml:space="preserve">日期：    </w:t>
      </w:r>
    </w:p>
    <w:p>
      <w:pPr>
        <w:rPr>
          <w:rFonts w:ascii="仿宋_GB2312" w:hAnsi="黑体" w:eastAsia="仿宋_GB2312"/>
          <w:b/>
          <w:szCs w:val="28"/>
        </w:rPr>
      </w:pPr>
    </w:p>
    <w:p>
      <w:pPr>
        <w:rPr>
          <w:rFonts w:ascii="仿宋_GB2312" w:hAnsi="黑体" w:eastAsia="仿宋_GB2312"/>
          <w:b/>
          <w:szCs w:val="28"/>
        </w:rPr>
      </w:pPr>
      <w:r>
        <w:rPr>
          <w:rFonts w:hint="eastAsia" w:ascii="仿宋_GB2312" w:hAnsi="黑体" w:eastAsia="仿宋_GB2312"/>
          <w:b/>
          <w:szCs w:val="28"/>
        </w:rPr>
        <w:t>投诉书制作说明：</w:t>
      </w:r>
    </w:p>
    <w:p>
      <w:pPr>
        <w:widowControl/>
        <w:ind w:firstLine="560" w:firstLineChars="200"/>
        <w:rPr>
          <w:rFonts w:ascii="仿宋_GB2312" w:hAnsi="宋体" w:eastAsia="仿宋_GB2312" w:cs="宋体"/>
          <w:kern w:val="0"/>
          <w:szCs w:val="28"/>
        </w:rPr>
      </w:pPr>
      <w:r>
        <w:rPr>
          <w:rFonts w:hint="eastAsia" w:ascii="仿宋_GB2312" w:eastAsia="仿宋_GB2312"/>
          <w:szCs w:val="28"/>
        </w:rPr>
        <w:t>1.投诉人提起投诉时，应当提交投诉书和必要的证明材料，并按照被投诉人和与投诉事项有关的供应商数量提供投诉书副本。</w:t>
      </w:r>
    </w:p>
    <w:p>
      <w:pPr>
        <w:widowControl/>
        <w:ind w:firstLine="560" w:firstLineChars="200"/>
        <w:jc w:val="left"/>
        <w:rPr>
          <w:rFonts w:ascii="仿宋_GB2312" w:hAnsi="宋体" w:eastAsia="仿宋_GB2312" w:cs="宋体"/>
          <w:kern w:val="0"/>
          <w:szCs w:val="28"/>
        </w:rPr>
      </w:pPr>
      <w:r>
        <w:rPr>
          <w:rFonts w:hint="eastAsia" w:ascii="仿宋_GB2312" w:eastAsia="仿宋_GB2312"/>
          <w:szCs w:val="28"/>
        </w:rPr>
        <w:t>2.投诉人若委托代理人进行投诉的，投诉书应按照要求列明“授权代表”的有关内容，并在附件中提交由</w:t>
      </w:r>
      <w:r>
        <w:rPr>
          <w:rFonts w:hint="eastAsia" w:ascii="仿宋_GB2312" w:hAnsi="宋体" w:eastAsia="仿宋_GB2312" w:cs="宋体"/>
          <w:kern w:val="0"/>
          <w:szCs w:val="28"/>
        </w:rPr>
        <w:t>投诉人签署的授权委托书。授权委托书应当载明代理人的姓名或者名称、代理事项、具体权限、期限和相关事项。</w:t>
      </w:r>
    </w:p>
    <w:p>
      <w:pPr>
        <w:widowControl/>
        <w:ind w:firstLine="560" w:firstLineChars="200"/>
        <w:jc w:val="left"/>
        <w:rPr>
          <w:rFonts w:ascii="仿宋_GB2312" w:eastAsia="仿宋_GB2312"/>
          <w:szCs w:val="28"/>
        </w:rPr>
      </w:pPr>
      <w:r>
        <w:rPr>
          <w:rFonts w:hint="eastAsia" w:ascii="仿宋_GB2312" w:eastAsia="仿宋_GB2312"/>
          <w:szCs w:val="28"/>
        </w:rPr>
        <w:t>3.投诉人若对项目的某一分包进行投诉，投诉书应列明具体分包号。</w:t>
      </w:r>
    </w:p>
    <w:p>
      <w:pPr>
        <w:widowControl/>
        <w:ind w:firstLine="560" w:firstLineChars="200"/>
        <w:jc w:val="left"/>
        <w:rPr>
          <w:rFonts w:ascii="仿宋_GB2312" w:eastAsia="仿宋_GB2312"/>
          <w:szCs w:val="28"/>
        </w:rPr>
      </w:pPr>
      <w:r>
        <w:rPr>
          <w:rFonts w:hint="eastAsia" w:ascii="仿宋_GB2312" w:eastAsia="仿宋_GB2312"/>
          <w:szCs w:val="28"/>
        </w:rPr>
        <w:t>4.投诉书应简要列明质疑事项，质疑函、质疑答复等作为附件材料提供。</w:t>
      </w:r>
    </w:p>
    <w:p>
      <w:pPr>
        <w:widowControl/>
        <w:ind w:firstLine="560" w:firstLineChars="200"/>
        <w:jc w:val="left"/>
        <w:rPr>
          <w:rFonts w:ascii="仿宋_GB2312" w:eastAsia="仿宋_GB2312"/>
          <w:szCs w:val="28"/>
        </w:rPr>
      </w:pPr>
      <w:r>
        <w:rPr>
          <w:rFonts w:hint="eastAsia" w:ascii="仿宋_GB2312" w:eastAsia="仿宋_GB2312"/>
          <w:szCs w:val="28"/>
        </w:rPr>
        <w:t>5.投诉书的投诉事项应具体、明确，并有必要的事实依据和法律依据。</w:t>
      </w:r>
    </w:p>
    <w:p>
      <w:pPr>
        <w:widowControl/>
        <w:ind w:firstLine="560" w:firstLineChars="200"/>
        <w:jc w:val="left"/>
        <w:rPr>
          <w:rFonts w:ascii="仿宋_GB2312" w:eastAsia="仿宋_GB2312"/>
          <w:szCs w:val="28"/>
        </w:rPr>
      </w:pPr>
      <w:r>
        <w:rPr>
          <w:rFonts w:hint="eastAsia" w:ascii="仿宋_GB2312" w:eastAsia="仿宋_GB2312"/>
          <w:szCs w:val="28"/>
        </w:rPr>
        <w:t>6.投诉书的投诉请求应与投诉事项相关。</w:t>
      </w:r>
    </w:p>
    <w:p>
      <w:pPr>
        <w:adjustRightInd w:val="0"/>
        <w:snapToGrid w:val="0"/>
        <w:spacing w:line="360" w:lineRule="auto"/>
        <w:ind w:firstLine="560" w:firstLineChars="200"/>
        <w:jc w:val="left"/>
        <w:rPr>
          <w:rFonts w:ascii="仿宋_GB2312" w:hAnsi="宋体" w:eastAsia="仿宋_GB2312" w:cs="宋体"/>
          <w:b/>
          <w:bCs/>
          <w:color w:val="000000"/>
          <w:kern w:val="36"/>
          <w:szCs w:val="28"/>
        </w:rPr>
      </w:pPr>
      <w:r>
        <w:rPr>
          <w:rFonts w:hint="eastAsia" w:ascii="仿宋_GB2312" w:eastAsia="仿宋_GB2312"/>
          <w:szCs w:val="28"/>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rPr>
          <w:rFonts w:ascii="仿宋_GB2312" w:hAnsi="宋体" w:eastAsia="仿宋_GB2312" w:cs="宋体"/>
          <w:b/>
          <w:bCs/>
          <w:sz w:val="32"/>
          <w:szCs w:val="32"/>
        </w:rPr>
      </w:pPr>
    </w:p>
    <w:p>
      <w:pPr>
        <w:adjustRightInd w:val="0"/>
        <w:snapToGrid w:val="0"/>
        <w:spacing w:line="360" w:lineRule="auto"/>
        <w:rPr>
          <w:rFonts w:ascii="仿宋_GB2312" w:hAnsi="宋体" w:eastAsia="仿宋_GB2312" w:cs="宋体"/>
          <w:b/>
          <w:bCs/>
          <w:sz w:val="32"/>
          <w:szCs w:val="32"/>
        </w:rPr>
      </w:pPr>
    </w:p>
    <w:p>
      <w:pPr>
        <w:rPr>
          <w:rFonts w:ascii="仿宋_GB2312" w:eastAsia="仿宋_GB2312"/>
          <w:sz w:val="24"/>
          <w:szCs w:val="24"/>
        </w:rPr>
      </w:pP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r>
      <w:fldChar w:fldCharType="begin"/>
    </w:r>
    <w:r>
      <w:instrText xml:space="preserve"> PAGE   \* MERGEFORMAT </w:instrText>
    </w:r>
    <w:r>
      <w:fldChar w:fldCharType="separate"/>
    </w:r>
    <w:r>
      <w:rPr>
        <w:lang w:val="zh-CN"/>
      </w:rPr>
      <w:t>5</w:t>
    </w:r>
    <w:r>
      <w:rPr>
        <w:lang w:val="zh-CN"/>
      </w:rPr>
      <w:fldChar w:fldCharType="end"/>
    </w:r>
  </w:p>
  <w:p>
    <w:pPr>
      <w:pStyle w:val="1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981826"/>
    <w:multiLevelType w:val="singleLevel"/>
    <w:tmpl w:val="FE981826"/>
    <w:lvl w:ilvl="0" w:tentative="0">
      <w:start w:val="4"/>
      <w:numFmt w:val="chineseCounting"/>
      <w:suff w:val="space"/>
      <w:lvlText w:val="第%1章"/>
      <w:lvlJc w:val="left"/>
      <w:rPr>
        <w:rFonts w:hint="eastAsia"/>
      </w:rPr>
    </w:lvl>
  </w:abstractNum>
  <w:abstractNum w:abstractNumId="1">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5"/>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6"/>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41"/>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戬">
    <w15:presenceInfo w15:providerId="None" w15:userId="王戬"/>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kZjM2MmIwZTQ2YWM0ZTgyM2JkYjcwZDgyNDQzYjUifQ=="/>
  </w:docVars>
  <w:rsids>
    <w:rsidRoot w:val="00BC5577"/>
    <w:rsid w:val="000014F5"/>
    <w:rsid w:val="00003BBB"/>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0391"/>
    <w:rsid w:val="00072A64"/>
    <w:rsid w:val="00077034"/>
    <w:rsid w:val="0008070A"/>
    <w:rsid w:val="000810C1"/>
    <w:rsid w:val="00090EBA"/>
    <w:rsid w:val="000A1BBD"/>
    <w:rsid w:val="000A590D"/>
    <w:rsid w:val="000A5CF1"/>
    <w:rsid w:val="000C0658"/>
    <w:rsid w:val="000C3A9A"/>
    <w:rsid w:val="000C6236"/>
    <w:rsid w:val="000C6DC8"/>
    <w:rsid w:val="000D190D"/>
    <w:rsid w:val="000D6D14"/>
    <w:rsid w:val="000D6F52"/>
    <w:rsid w:val="000D7D36"/>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7162"/>
    <w:rsid w:val="001703B9"/>
    <w:rsid w:val="00172201"/>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200AAC"/>
    <w:rsid w:val="00204069"/>
    <w:rsid w:val="00206979"/>
    <w:rsid w:val="00206AFC"/>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452CB"/>
    <w:rsid w:val="00253084"/>
    <w:rsid w:val="002558D5"/>
    <w:rsid w:val="00257024"/>
    <w:rsid w:val="00261227"/>
    <w:rsid w:val="00263614"/>
    <w:rsid w:val="002679E3"/>
    <w:rsid w:val="00270053"/>
    <w:rsid w:val="00270964"/>
    <w:rsid w:val="002715B7"/>
    <w:rsid w:val="00272628"/>
    <w:rsid w:val="00273493"/>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6C39"/>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51AED"/>
    <w:rsid w:val="00352003"/>
    <w:rsid w:val="003535BA"/>
    <w:rsid w:val="00353FF9"/>
    <w:rsid w:val="0036161F"/>
    <w:rsid w:val="00361BCF"/>
    <w:rsid w:val="00365CD6"/>
    <w:rsid w:val="00367922"/>
    <w:rsid w:val="003733FA"/>
    <w:rsid w:val="00375E61"/>
    <w:rsid w:val="003767EF"/>
    <w:rsid w:val="00376D1E"/>
    <w:rsid w:val="0038139D"/>
    <w:rsid w:val="003818DA"/>
    <w:rsid w:val="00384CB4"/>
    <w:rsid w:val="003873AB"/>
    <w:rsid w:val="00387CD7"/>
    <w:rsid w:val="00387D5F"/>
    <w:rsid w:val="003965ED"/>
    <w:rsid w:val="003969AF"/>
    <w:rsid w:val="003A3478"/>
    <w:rsid w:val="003A7219"/>
    <w:rsid w:val="003A794F"/>
    <w:rsid w:val="003A7DF3"/>
    <w:rsid w:val="003B0510"/>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39F5"/>
    <w:rsid w:val="00423F69"/>
    <w:rsid w:val="0042556D"/>
    <w:rsid w:val="00426B83"/>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4F15E7"/>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1D1A"/>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90DBB"/>
    <w:rsid w:val="0059282D"/>
    <w:rsid w:val="00595798"/>
    <w:rsid w:val="005969EE"/>
    <w:rsid w:val="0059793A"/>
    <w:rsid w:val="005A0BF7"/>
    <w:rsid w:val="005A2B3C"/>
    <w:rsid w:val="005A5F4F"/>
    <w:rsid w:val="005B2B83"/>
    <w:rsid w:val="005B5553"/>
    <w:rsid w:val="005B5E8D"/>
    <w:rsid w:val="005C71AE"/>
    <w:rsid w:val="005C7E59"/>
    <w:rsid w:val="005D162A"/>
    <w:rsid w:val="005D1DFE"/>
    <w:rsid w:val="005D3707"/>
    <w:rsid w:val="005D3F9D"/>
    <w:rsid w:val="005D771C"/>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72C2F"/>
    <w:rsid w:val="006733DF"/>
    <w:rsid w:val="006737C4"/>
    <w:rsid w:val="00673AF2"/>
    <w:rsid w:val="006742A6"/>
    <w:rsid w:val="006774A7"/>
    <w:rsid w:val="00681C46"/>
    <w:rsid w:val="0068287D"/>
    <w:rsid w:val="006844BA"/>
    <w:rsid w:val="0068485A"/>
    <w:rsid w:val="00686A3C"/>
    <w:rsid w:val="0069130E"/>
    <w:rsid w:val="00692A19"/>
    <w:rsid w:val="006930D6"/>
    <w:rsid w:val="00694664"/>
    <w:rsid w:val="00696B74"/>
    <w:rsid w:val="006A0842"/>
    <w:rsid w:val="006A1690"/>
    <w:rsid w:val="006A1FE9"/>
    <w:rsid w:val="006A28FE"/>
    <w:rsid w:val="006A44C6"/>
    <w:rsid w:val="006A5E3A"/>
    <w:rsid w:val="006B014D"/>
    <w:rsid w:val="006B2C5F"/>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3820"/>
    <w:rsid w:val="006E5075"/>
    <w:rsid w:val="006E5253"/>
    <w:rsid w:val="006E5C73"/>
    <w:rsid w:val="006E6048"/>
    <w:rsid w:val="006E7053"/>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35788"/>
    <w:rsid w:val="00735BA4"/>
    <w:rsid w:val="00737EC0"/>
    <w:rsid w:val="0074259D"/>
    <w:rsid w:val="0074270E"/>
    <w:rsid w:val="007434E4"/>
    <w:rsid w:val="00744CA7"/>
    <w:rsid w:val="00744F24"/>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6035C"/>
    <w:rsid w:val="008631F1"/>
    <w:rsid w:val="00870454"/>
    <w:rsid w:val="0087319E"/>
    <w:rsid w:val="008734F8"/>
    <w:rsid w:val="0087389B"/>
    <w:rsid w:val="008740F7"/>
    <w:rsid w:val="00874DC8"/>
    <w:rsid w:val="008818C9"/>
    <w:rsid w:val="00883039"/>
    <w:rsid w:val="00885DDE"/>
    <w:rsid w:val="00887800"/>
    <w:rsid w:val="00890717"/>
    <w:rsid w:val="00891545"/>
    <w:rsid w:val="00892818"/>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6AA9"/>
    <w:rsid w:val="0092704A"/>
    <w:rsid w:val="00931FD5"/>
    <w:rsid w:val="00934AA7"/>
    <w:rsid w:val="00942ACE"/>
    <w:rsid w:val="00942E73"/>
    <w:rsid w:val="00944026"/>
    <w:rsid w:val="00952073"/>
    <w:rsid w:val="00952451"/>
    <w:rsid w:val="00952BDD"/>
    <w:rsid w:val="00953066"/>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416AA"/>
    <w:rsid w:val="00A46332"/>
    <w:rsid w:val="00A50D5B"/>
    <w:rsid w:val="00A5603D"/>
    <w:rsid w:val="00A60D37"/>
    <w:rsid w:val="00A61ADF"/>
    <w:rsid w:val="00A63EC0"/>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283"/>
    <w:rsid w:val="00AE4643"/>
    <w:rsid w:val="00AE4B4F"/>
    <w:rsid w:val="00AE4EC1"/>
    <w:rsid w:val="00AE5138"/>
    <w:rsid w:val="00AE687A"/>
    <w:rsid w:val="00AE74D4"/>
    <w:rsid w:val="00AF5A67"/>
    <w:rsid w:val="00AF64FC"/>
    <w:rsid w:val="00AF6D9A"/>
    <w:rsid w:val="00AF6E1A"/>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5229F"/>
    <w:rsid w:val="00C52A4C"/>
    <w:rsid w:val="00C549C3"/>
    <w:rsid w:val="00C54B26"/>
    <w:rsid w:val="00C55F35"/>
    <w:rsid w:val="00C6189A"/>
    <w:rsid w:val="00C74631"/>
    <w:rsid w:val="00C754A0"/>
    <w:rsid w:val="00C800E9"/>
    <w:rsid w:val="00C80D9D"/>
    <w:rsid w:val="00C81119"/>
    <w:rsid w:val="00C8225A"/>
    <w:rsid w:val="00C8259E"/>
    <w:rsid w:val="00C86083"/>
    <w:rsid w:val="00C90006"/>
    <w:rsid w:val="00C91A02"/>
    <w:rsid w:val="00C94F66"/>
    <w:rsid w:val="00C95F19"/>
    <w:rsid w:val="00CA1C76"/>
    <w:rsid w:val="00CA7226"/>
    <w:rsid w:val="00CA7F2F"/>
    <w:rsid w:val="00CB580F"/>
    <w:rsid w:val="00CB7E1C"/>
    <w:rsid w:val="00CC0705"/>
    <w:rsid w:val="00CC78F5"/>
    <w:rsid w:val="00CD2123"/>
    <w:rsid w:val="00CE09CA"/>
    <w:rsid w:val="00CE0EB2"/>
    <w:rsid w:val="00CE6817"/>
    <w:rsid w:val="00D004B0"/>
    <w:rsid w:val="00D02C4B"/>
    <w:rsid w:val="00D039FA"/>
    <w:rsid w:val="00D04189"/>
    <w:rsid w:val="00D045A9"/>
    <w:rsid w:val="00D04F93"/>
    <w:rsid w:val="00D10E65"/>
    <w:rsid w:val="00D10EEE"/>
    <w:rsid w:val="00D15D20"/>
    <w:rsid w:val="00D17B62"/>
    <w:rsid w:val="00D23B91"/>
    <w:rsid w:val="00D2556F"/>
    <w:rsid w:val="00D269BF"/>
    <w:rsid w:val="00D30028"/>
    <w:rsid w:val="00D3196D"/>
    <w:rsid w:val="00D36FD3"/>
    <w:rsid w:val="00D377D9"/>
    <w:rsid w:val="00D40125"/>
    <w:rsid w:val="00D46FE7"/>
    <w:rsid w:val="00D53F1B"/>
    <w:rsid w:val="00D53F7F"/>
    <w:rsid w:val="00D548B2"/>
    <w:rsid w:val="00D56E1B"/>
    <w:rsid w:val="00D5797D"/>
    <w:rsid w:val="00D62A34"/>
    <w:rsid w:val="00D632A9"/>
    <w:rsid w:val="00D67019"/>
    <w:rsid w:val="00D8074E"/>
    <w:rsid w:val="00D837A7"/>
    <w:rsid w:val="00D84B5D"/>
    <w:rsid w:val="00D865A9"/>
    <w:rsid w:val="00D8798C"/>
    <w:rsid w:val="00D87D87"/>
    <w:rsid w:val="00D87DEB"/>
    <w:rsid w:val="00D916E8"/>
    <w:rsid w:val="00D9231C"/>
    <w:rsid w:val="00D96790"/>
    <w:rsid w:val="00D97314"/>
    <w:rsid w:val="00DA3331"/>
    <w:rsid w:val="00DA38A4"/>
    <w:rsid w:val="00DB4103"/>
    <w:rsid w:val="00DB6EA8"/>
    <w:rsid w:val="00DC5C5B"/>
    <w:rsid w:val="00DC71E1"/>
    <w:rsid w:val="00DC73CC"/>
    <w:rsid w:val="00DD3583"/>
    <w:rsid w:val="00DE2318"/>
    <w:rsid w:val="00DF127A"/>
    <w:rsid w:val="00E036D8"/>
    <w:rsid w:val="00E05189"/>
    <w:rsid w:val="00E11000"/>
    <w:rsid w:val="00E11E8C"/>
    <w:rsid w:val="00E14555"/>
    <w:rsid w:val="00E16171"/>
    <w:rsid w:val="00E20202"/>
    <w:rsid w:val="00E2053A"/>
    <w:rsid w:val="00E274A4"/>
    <w:rsid w:val="00E278B4"/>
    <w:rsid w:val="00E30B7F"/>
    <w:rsid w:val="00E328EB"/>
    <w:rsid w:val="00E378C6"/>
    <w:rsid w:val="00E5087F"/>
    <w:rsid w:val="00E50EC0"/>
    <w:rsid w:val="00E5149D"/>
    <w:rsid w:val="00E515A1"/>
    <w:rsid w:val="00E54912"/>
    <w:rsid w:val="00E55313"/>
    <w:rsid w:val="00E622C0"/>
    <w:rsid w:val="00E6360C"/>
    <w:rsid w:val="00E636E6"/>
    <w:rsid w:val="00E640C4"/>
    <w:rsid w:val="00E643D7"/>
    <w:rsid w:val="00E646B7"/>
    <w:rsid w:val="00E65A46"/>
    <w:rsid w:val="00E70538"/>
    <w:rsid w:val="00E70862"/>
    <w:rsid w:val="00E722C2"/>
    <w:rsid w:val="00E77ACA"/>
    <w:rsid w:val="00E8067F"/>
    <w:rsid w:val="00E806CE"/>
    <w:rsid w:val="00E8143D"/>
    <w:rsid w:val="00E85D12"/>
    <w:rsid w:val="00E86793"/>
    <w:rsid w:val="00E87E01"/>
    <w:rsid w:val="00E90128"/>
    <w:rsid w:val="00E92B31"/>
    <w:rsid w:val="00EA15B1"/>
    <w:rsid w:val="00EA393C"/>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2E10"/>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2893"/>
    <w:rsid w:val="00F8357D"/>
    <w:rsid w:val="00F8380D"/>
    <w:rsid w:val="00F855B8"/>
    <w:rsid w:val="00F87AC7"/>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1157CCA"/>
    <w:rsid w:val="014B1C38"/>
    <w:rsid w:val="0298293C"/>
    <w:rsid w:val="02EB0F66"/>
    <w:rsid w:val="030B1590"/>
    <w:rsid w:val="03164992"/>
    <w:rsid w:val="033B177D"/>
    <w:rsid w:val="0374238F"/>
    <w:rsid w:val="03A01301"/>
    <w:rsid w:val="0432311F"/>
    <w:rsid w:val="04910E13"/>
    <w:rsid w:val="04E55E3A"/>
    <w:rsid w:val="055F6389"/>
    <w:rsid w:val="05C96A15"/>
    <w:rsid w:val="09296F01"/>
    <w:rsid w:val="09564F15"/>
    <w:rsid w:val="09A84CAA"/>
    <w:rsid w:val="09AC2920"/>
    <w:rsid w:val="0A4546CD"/>
    <w:rsid w:val="0A9D2C05"/>
    <w:rsid w:val="0AD639E4"/>
    <w:rsid w:val="0BF978D5"/>
    <w:rsid w:val="0C5D773D"/>
    <w:rsid w:val="0D7754CF"/>
    <w:rsid w:val="0D7E2A6A"/>
    <w:rsid w:val="0DA16FB4"/>
    <w:rsid w:val="0DE65A99"/>
    <w:rsid w:val="0E7E3960"/>
    <w:rsid w:val="0ECE2C8D"/>
    <w:rsid w:val="107556EE"/>
    <w:rsid w:val="10A328AC"/>
    <w:rsid w:val="10CA7A92"/>
    <w:rsid w:val="11097CFF"/>
    <w:rsid w:val="11420EA7"/>
    <w:rsid w:val="11A93BAF"/>
    <w:rsid w:val="12A869B3"/>
    <w:rsid w:val="12DB5F87"/>
    <w:rsid w:val="134D6D48"/>
    <w:rsid w:val="13AE4F6A"/>
    <w:rsid w:val="144C1F9A"/>
    <w:rsid w:val="14D51756"/>
    <w:rsid w:val="162C38CF"/>
    <w:rsid w:val="171262BF"/>
    <w:rsid w:val="17252284"/>
    <w:rsid w:val="177B58CD"/>
    <w:rsid w:val="18020BC4"/>
    <w:rsid w:val="186500A0"/>
    <w:rsid w:val="189A2CC5"/>
    <w:rsid w:val="18B051AF"/>
    <w:rsid w:val="18E70052"/>
    <w:rsid w:val="19254BEF"/>
    <w:rsid w:val="19DC3498"/>
    <w:rsid w:val="1A07319C"/>
    <w:rsid w:val="1A33516B"/>
    <w:rsid w:val="1B4F4CC3"/>
    <w:rsid w:val="1B7570E3"/>
    <w:rsid w:val="1BA211E7"/>
    <w:rsid w:val="1E2D6CC4"/>
    <w:rsid w:val="1F025BBE"/>
    <w:rsid w:val="1FD03D76"/>
    <w:rsid w:val="203877A5"/>
    <w:rsid w:val="20EB3EDD"/>
    <w:rsid w:val="21A428FD"/>
    <w:rsid w:val="21FE134A"/>
    <w:rsid w:val="228869AA"/>
    <w:rsid w:val="22C22324"/>
    <w:rsid w:val="23567244"/>
    <w:rsid w:val="236513B9"/>
    <w:rsid w:val="261507FA"/>
    <w:rsid w:val="26566759"/>
    <w:rsid w:val="27717DCB"/>
    <w:rsid w:val="281D1648"/>
    <w:rsid w:val="28574F87"/>
    <w:rsid w:val="28AF482A"/>
    <w:rsid w:val="291D580A"/>
    <w:rsid w:val="29674BDA"/>
    <w:rsid w:val="29831EC9"/>
    <w:rsid w:val="29913DEF"/>
    <w:rsid w:val="29B44350"/>
    <w:rsid w:val="2ADF5772"/>
    <w:rsid w:val="2B9343A5"/>
    <w:rsid w:val="2C231C3E"/>
    <w:rsid w:val="2C43766C"/>
    <w:rsid w:val="2D140C99"/>
    <w:rsid w:val="2D31750C"/>
    <w:rsid w:val="2D962D7E"/>
    <w:rsid w:val="2DE634B9"/>
    <w:rsid w:val="2E1D349F"/>
    <w:rsid w:val="2EDF550D"/>
    <w:rsid w:val="2F407445"/>
    <w:rsid w:val="3025527A"/>
    <w:rsid w:val="30C91186"/>
    <w:rsid w:val="31495EDE"/>
    <w:rsid w:val="31921319"/>
    <w:rsid w:val="31BC6863"/>
    <w:rsid w:val="32FA2CBE"/>
    <w:rsid w:val="338B35BF"/>
    <w:rsid w:val="34092461"/>
    <w:rsid w:val="34700F39"/>
    <w:rsid w:val="34EF42C7"/>
    <w:rsid w:val="35EA3087"/>
    <w:rsid w:val="36607CEC"/>
    <w:rsid w:val="36EF1694"/>
    <w:rsid w:val="388443D5"/>
    <w:rsid w:val="38FB3C73"/>
    <w:rsid w:val="390659FB"/>
    <w:rsid w:val="390D1E7C"/>
    <w:rsid w:val="39DA0497"/>
    <w:rsid w:val="3A014C0D"/>
    <w:rsid w:val="3A3D3FD1"/>
    <w:rsid w:val="3B0D6490"/>
    <w:rsid w:val="3B6A356D"/>
    <w:rsid w:val="3B7F39AE"/>
    <w:rsid w:val="3BAB4838"/>
    <w:rsid w:val="3BF1493F"/>
    <w:rsid w:val="3C460065"/>
    <w:rsid w:val="3DCB6515"/>
    <w:rsid w:val="3E2E563A"/>
    <w:rsid w:val="3E547D6D"/>
    <w:rsid w:val="3EA52FF6"/>
    <w:rsid w:val="3F2969DF"/>
    <w:rsid w:val="3F646DBC"/>
    <w:rsid w:val="43001B9C"/>
    <w:rsid w:val="44E0509A"/>
    <w:rsid w:val="457774F2"/>
    <w:rsid w:val="45C94FEF"/>
    <w:rsid w:val="462D2409"/>
    <w:rsid w:val="468E6891"/>
    <w:rsid w:val="47C1249E"/>
    <w:rsid w:val="481B4427"/>
    <w:rsid w:val="481E3C44"/>
    <w:rsid w:val="485756B9"/>
    <w:rsid w:val="48592ECE"/>
    <w:rsid w:val="48835154"/>
    <w:rsid w:val="4939003C"/>
    <w:rsid w:val="4A010EEA"/>
    <w:rsid w:val="4CAC2800"/>
    <w:rsid w:val="4CFB5EE3"/>
    <w:rsid w:val="4D263AF9"/>
    <w:rsid w:val="4D4B074A"/>
    <w:rsid w:val="4EF26D89"/>
    <w:rsid w:val="4FC205E1"/>
    <w:rsid w:val="502C74D1"/>
    <w:rsid w:val="507C6DB1"/>
    <w:rsid w:val="50F02837"/>
    <w:rsid w:val="513242BC"/>
    <w:rsid w:val="516F3CBE"/>
    <w:rsid w:val="517C5E2B"/>
    <w:rsid w:val="51C639B2"/>
    <w:rsid w:val="51F17F8E"/>
    <w:rsid w:val="52823DEE"/>
    <w:rsid w:val="529C0587"/>
    <w:rsid w:val="52EC4B4A"/>
    <w:rsid w:val="53510242"/>
    <w:rsid w:val="54102DA0"/>
    <w:rsid w:val="54B565B4"/>
    <w:rsid w:val="5517751A"/>
    <w:rsid w:val="56194C24"/>
    <w:rsid w:val="569C48C5"/>
    <w:rsid w:val="56F05266"/>
    <w:rsid w:val="57164C89"/>
    <w:rsid w:val="57350A15"/>
    <w:rsid w:val="575168F3"/>
    <w:rsid w:val="58732C56"/>
    <w:rsid w:val="594D5E25"/>
    <w:rsid w:val="59E14756"/>
    <w:rsid w:val="5A7E4E4D"/>
    <w:rsid w:val="5AB55191"/>
    <w:rsid w:val="5C957923"/>
    <w:rsid w:val="5CA42F27"/>
    <w:rsid w:val="5CE11CAD"/>
    <w:rsid w:val="5D0F5ABF"/>
    <w:rsid w:val="5DE021E2"/>
    <w:rsid w:val="5DFA5BF3"/>
    <w:rsid w:val="5E545B85"/>
    <w:rsid w:val="5E6301AB"/>
    <w:rsid w:val="5F027FF7"/>
    <w:rsid w:val="5F765DB0"/>
    <w:rsid w:val="608E6286"/>
    <w:rsid w:val="61076011"/>
    <w:rsid w:val="61834DEC"/>
    <w:rsid w:val="622A6C63"/>
    <w:rsid w:val="62546789"/>
    <w:rsid w:val="62EF21DB"/>
    <w:rsid w:val="631D68AE"/>
    <w:rsid w:val="632D6F40"/>
    <w:rsid w:val="63AF1D1A"/>
    <w:rsid w:val="63F510AA"/>
    <w:rsid w:val="648E32AE"/>
    <w:rsid w:val="64A06B15"/>
    <w:rsid w:val="64D252BD"/>
    <w:rsid w:val="65412DFD"/>
    <w:rsid w:val="657F52AC"/>
    <w:rsid w:val="663A01C8"/>
    <w:rsid w:val="663C37BC"/>
    <w:rsid w:val="668B2466"/>
    <w:rsid w:val="66DB439B"/>
    <w:rsid w:val="66E003B2"/>
    <w:rsid w:val="672F50CE"/>
    <w:rsid w:val="6817729A"/>
    <w:rsid w:val="69964ECA"/>
    <w:rsid w:val="699E695C"/>
    <w:rsid w:val="69BF7E12"/>
    <w:rsid w:val="6B792DBC"/>
    <w:rsid w:val="6B9C09D1"/>
    <w:rsid w:val="6BA14E37"/>
    <w:rsid w:val="6C2E4C0D"/>
    <w:rsid w:val="6DA6798D"/>
    <w:rsid w:val="6DED4397"/>
    <w:rsid w:val="6E9A5523"/>
    <w:rsid w:val="6EB04D47"/>
    <w:rsid w:val="6F370FC4"/>
    <w:rsid w:val="6F420D0F"/>
    <w:rsid w:val="6FAA3E8C"/>
    <w:rsid w:val="701B5C41"/>
    <w:rsid w:val="70F2215A"/>
    <w:rsid w:val="71091718"/>
    <w:rsid w:val="71587B7E"/>
    <w:rsid w:val="715E7B64"/>
    <w:rsid w:val="7276222A"/>
    <w:rsid w:val="73197CE0"/>
    <w:rsid w:val="732A1BFA"/>
    <w:rsid w:val="73344FDD"/>
    <w:rsid w:val="73616E39"/>
    <w:rsid w:val="73C0694D"/>
    <w:rsid w:val="74A54B7B"/>
    <w:rsid w:val="751B270C"/>
    <w:rsid w:val="7532635D"/>
    <w:rsid w:val="764364A0"/>
    <w:rsid w:val="768C17FB"/>
    <w:rsid w:val="77722493"/>
    <w:rsid w:val="79002FDD"/>
    <w:rsid w:val="79A864D4"/>
    <w:rsid w:val="7A2C2B5D"/>
    <w:rsid w:val="7A3C397B"/>
    <w:rsid w:val="7CBB28FC"/>
    <w:rsid w:val="7D2106AF"/>
    <w:rsid w:val="7D2D2186"/>
    <w:rsid w:val="7E54777A"/>
    <w:rsid w:val="7EAC5BC9"/>
    <w:rsid w:val="7EE8612B"/>
    <w:rsid w:val="7EFE77F8"/>
    <w:rsid w:val="7F6041C6"/>
    <w:rsid w:val="7F7B7750"/>
    <w:rsid w:val="7FCF25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qFormat="1" w:unhideWhenUsed="0" w:uiPriority="99" w:semiHidden="0" w:name="index 4"/>
    <w:lsdException w:uiPriority="99" w:name="index 5"/>
    <w:lsdException w:uiPriority="99" w:name="index 6"/>
    <w:lsdException w:qFormat="1" w:uiPriority="99" w:semiHidden="0"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50"/>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4">
    <w:name w:val="heading 2"/>
    <w:basedOn w:val="1"/>
    <w:next w:val="1"/>
    <w:link w:val="51"/>
    <w:qFormat/>
    <w:uiPriority w:val="9"/>
    <w:pPr>
      <w:keepNext/>
      <w:keepLines/>
      <w:spacing w:before="260" w:after="260" w:line="416" w:lineRule="auto"/>
      <w:outlineLvl w:val="1"/>
    </w:pPr>
    <w:rPr>
      <w:rFonts w:ascii="Cambria" w:hAnsi="Cambria"/>
      <w:b/>
      <w:bCs/>
      <w:sz w:val="32"/>
      <w:szCs w:val="32"/>
    </w:rPr>
  </w:style>
  <w:style w:type="paragraph" w:styleId="5">
    <w:name w:val="heading 3"/>
    <w:basedOn w:val="1"/>
    <w:next w:val="1"/>
    <w:link w:val="52"/>
    <w:qFormat/>
    <w:uiPriority w:val="9"/>
    <w:pPr>
      <w:keepNext/>
      <w:keepLines/>
      <w:spacing w:before="260" w:after="260" w:line="416" w:lineRule="auto"/>
      <w:outlineLvl w:val="2"/>
    </w:pPr>
    <w:rPr>
      <w:b/>
      <w:bCs/>
      <w:sz w:val="32"/>
      <w:szCs w:val="32"/>
    </w:rPr>
  </w:style>
  <w:style w:type="paragraph" w:styleId="6">
    <w:name w:val="heading 4"/>
    <w:basedOn w:val="1"/>
    <w:next w:val="1"/>
    <w:link w:val="53"/>
    <w:qFormat/>
    <w:uiPriority w:val="9"/>
    <w:pPr>
      <w:keepNext/>
      <w:keepLines/>
      <w:spacing w:before="280" w:after="290" w:line="376" w:lineRule="auto"/>
      <w:outlineLvl w:val="3"/>
    </w:pPr>
    <w:rPr>
      <w:rFonts w:ascii="Cambria" w:hAnsi="Cambria"/>
      <w:b/>
      <w:bCs/>
      <w:szCs w:val="28"/>
    </w:rPr>
  </w:style>
  <w:style w:type="paragraph" w:styleId="7">
    <w:name w:val="heading 5"/>
    <w:basedOn w:val="1"/>
    <w:next w:val="1"/>
    <w:link w:val="54"/>
    <w:qFormat/>
    <w:uiPriority w:val="9"/>
    <w:pPr>
      <w:keepNext/>
      <w:keepLines/>
      <w:spacing w:before="280" w:after="290" w:line="376" w:lineRule="auto"/>
      <w:outlineLvl w:val="4"/>
    </w:pPr>
    <w:rPr>
      <w:b/>
      <w:bCs/>
      <w:szCs w:val="28"/>
    </w:rPr>
  </w:style>
  <w:style w:type="paragraph" w:styleId="8">
    <w:name w:val="heading 6"/>
    <w:basedOn w:val="1"/>
    <w:next w:val="1"/>
    <w:link w:val="55"/>
    <w:qFormat/>
    <w:uiPriority w:val="9"/>
    <w:pPr>
      <w:keepNext/>
      <w:keepLines/>
      <w:spacing w:before="240" w:after="64" w:line="320" w:lineRule="auto"/>
      <w:outlineLvl w:val="5"/>
    </w:pPr>
    <w:rPr>
      <w:rFonts w:ascii="Cambria" w:hAnsi="Cambria"/>
      <w:b/>
      <w:bCs/>
      <w:sz w:val="24"/>
      <w:szCs w:val="24"/>
    </w:rPr>
  </w:style>
  <w:style w:type="paragraph" w:styleId="9">
    <w:name w:val="heading 7"/>
    <w:basedOn w:val="1"/>
    <w:next w:val="1"/>
    <w:link w:val="56"/>
    <w:qFormat/>
    <w:uiPriority w:val="9"/>
    <w:pPr>
      <w:keepNext/>
      <w:keepLines/>
      <w:spacing w:before="240" w:after="64" w:line="320" w:lineRule="auto"/>
      <w:outlineLvl w:val="6"/>
    </w:pPr>
    <w:rPr>
      <w:b/>
      <w:bCs/>
      <w:sz w:val="24"/>
      <w:szCs w:val="24"/>
    </w:rPr>
  </w:style>
  <w:style w:type="character" w:default="1" w:styleId="29">
    <w:name w:val="Default Paragraph Font"/>
    <w:semiHidden/>
    <w:unhideWhenUsed/>
    <w:uiPriority w:val="1"/>
  </w:style>
  <w:style w:type="table" w:default="1" w:styleId="27">
    <w:name w:val="Normal Table"/>
    <w:semiHidden/>
    <w:unhideWhenUsed/>
    <w:uiPriority w:val="99"/>
    <w:tblPr>
      <w:tblCellMar>
        <w:top w:w="0" w:type="dxa"/>
        <w:left w:w="108" w:type="dxa"/>
        <w:bottom w:w="0" w:type="dxa"/>
        <w:right w:w="108" w:type="dxa"/>
      </w:tblCellMar>
    </w:tblPr>
  </w:style>
  <w:style w:type="paragraph" w:styleId="2">
    <w:name w:val="index 4"/>
    <w:basedOn w:val="1"/>
    <w:next w:val="1"/>
    <w:qFormat/>
    <w:uiPriority w:val="99"/>
    <w:pPr>
      <w:ind w:left="600" w:leftChars="600"/>
    </w:pPr>
    <w:rPr>
      <w:szCs w:val="24"/>
    </w:rPr>
  </w:style>
  <w:style w:type="paragraph" w:styleId="10">
    <w:name w:val="Normal Indent"/>
    <w:basedOn w:val="1"/>
    <w:qFormat/>
    <w:uiPriority w:val="0"/>
    <w:pPr>
      <w:ind w:firstLine="420"/>
    </w:pPr>
  </w:style>
  <w:style w:type="paragraph" w:styleId="11">
    <w:name w:val="annotation text"/>
    <w:basedOn w:val="1"/>
    <w:qFormat/>
    <w:uiPriority w:val="0"/>
    <w:pPr>
      <w:jc w:val="left"/>
    </w:pPr>
    <w:rPr>
      <w:kern w:val="0"/>
      <w:sz w:val="21"/>
      <w:szCs w:val="21"/>
    </w:rPr>
  </w:style>
  <w:style w:type="paragraph" w:styleId="12">
    <w:name w:val="Body Text"/>
    <w:basedOn w:val="1"/>
    <w:unhideWhenUsed/>
    <w:qFormat/>
    <w:uiPriority w:val="99"/>
    <w:pPr>
      <w:spacing w:after="120"/>
    </w:pPr>
  </w:style>
  <w:style w:type="paragraph" w:styleId="13">
    <w:name w:val="Body Text Indent"/>
    <w:basedOn w:val="1"/>
    <w:next w:val="14"/>
    <w:link w:val="49"/>
    <w:qFormat/>
    <w:uiPriority w:val="0"/>
    <w:pPr>
      <w:spacing w:line="200" w:lineRule="atLeast"/>
      <w:ind w:firstLine="301"/>
    </w:pPr>
    <w:rPr>
      <w:rFonts w:ascii="宋体" w:hAnsi="Courier New"/>
      <w:spacing w:val="-4"/>
      <w:kern w:val="0"/>
      <w:sz w:val="18"/>
    </w:rPr>
  </w:style>
  <w:style w:type="paragraph" w:styleId="14">
    <w:name w:val="envelope return"/>
    <w:basedOn w:val="1"/>
    <w:qFormat/>
    <w:uiPriority w:val="0"/>
    <w:pPr>
      <w:snapToGrid w:val="0"/>
    </w:pPr>
    <w:rPr>
      <w:rFonts w:ascii="Arial" w:hAnsi="Arial"/>
    </w:rPr>
  </w:style>
  <w:style w:type="paragraph" w:styleId="15">
    <w:name w:val="Plain Text"/>
    <w:basedOn w:val="1"/>
    <w:link w:val="57"/>
    <w:qFormat/>
    <w:uiPriority w:val="0"/>
    <w:pPr>
      <w:spacing w:beforeLines="50" w:afterLines="50" w:line="400" w:lineRule="atLeast"/>
    </w:pPr>
    <w:rPr>
      <w:rFonts w:ascii="宋体" w:hAnsi="Courier New"/>
      <w:kern w:val="0"/>
      <w:sz w:val="24"/>
    </w:rPr>
  </w:style>
  <w:style w:type="paragraph" w:styleId="16">
    <w:name w:val="Date"/>
    <w:basedOn w:val="1"/>
    <w:next w:val="1"/>
    <w:link w:val="58"/>
    <w:unhideWhenUsed/>
    <w:qFormat/>
    <w:uiPriority w:val="99"/>
    <w:pPr>
      <w:ind w:left="100" w:leftChars="2500"/>
    </w:pPr>
  </w:style>
  <w:style w:type="paragraph" w:styleId="17">
    <w:name w:val="Balloon Text"/>
    <w:basedOn w:val="1"/>
    <w:link w:val="59"/>
    <w:unhideWhenUsed/>
    <w:qFormat/>
    <w:uiPriority w:val="99"/>
    <w:rPr>
      <w:sz w:val="18"/>
      <w:szCs w:val="18"/>
    </w:rPr>
  </w:style>
  <w:style w:type="paragraph" w:styleId="18">
    <w:name w:val="footer"/>
    <w:basedOn w:val="1"/>
    <w:link w:val="60"/>
    <w:unhideWhenUsed/>
    <w:qFormat/>
    <w:uiPriority w:val="99"/>
    <w:pPr>
      <w:tabs>
        <w:tab w:val="center" w:pos="4153"/>
        <w:tab w:val="right" w:pos="8306"/>
      </w:tabs>
      <w:snapToGrid w:val="0"/>
      <w:jc w:val="left"/>
    </w:pPr>
    <w:rPr>
      <w:sz w:val="18"/>
      <w:szCs w:val="18"/>
    </w:rPr>
  </w:style>
  <w:style w:type="paragraph" w:styleId="19">
    <w:name w:val="header"/>
    <w:basedOn w:val="1"/>
    <w:link w:val="61"/>
    <w:unhideWhenUsed/>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21">
    <w:name w:val="List"/>
    <w:basedOn w:val="1"/>
    <w:qFormat/>
    <w:uiPriority w:val="0"/>
    <w:pPr>
      <w:ind w:left="420" w:hanging="420"/>
    </w:pPr>
  </w:style>
  <w:style w:type="paragraph" w:styleId="22">
    <w:name w:val="index 7"/>
    <w:basedOn w:val="1"/>
    <w:next w:val="1"/>
    <w:unhideWhenUsed/>
    <w:qFormat/>
    <w:uiPriority w:val="99"/>
    <w:pPr>
      <w:ind w:left="1200" w:leftChars="1200"/>
    </w:pPr>
  </w:style>
  <w:style w:type="paragraph" w:styleId="23">
    <w:name w:val="toc 2"/>
    <w:basedOn w:val="1"/>
    <w:next w:val="1"/>
    <w:unhideWhenUsed/>
    <w:qFormat/>
    <w:uiPriority w:val="39"/>
    <w:pPr>
      <w:ind w:left="420" w:leftChars="200"/>
    </w:pPr>
  </w:style>
  <w:style w:type="paragraph" w:styleId="24">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5">
    <w:name w:val="Title"/>
    <w:basedOn w:val="1"/>
    <w:next w:val="1"/>
    <w:link w:val="62"/>
    <w:qFormat/>
    <w:uiPriority w:val="10"/>
    <w:pPr>
      <w:spacing w:before="240" w:after="60"/>
      <w:jc w:val="center"/>
      <w:outlineLvl w:val="0"/>
    </w:pPr>
    <w:rPr>
      <w:rFonts w:ascii="Cambria" w:hAnsi="Cambria"/>
      <w:b/>
      <w:bCs/>
      <w:sz w:val="32"/>
      <w:szCs w:val="32"/>
    </w:rPr>
  </w:style>
  <w:style w:type="paragraph" w:styleId="26">
    <w:name w:val="Body Text First Indent 2"/>
    <w:basedOn w:val="13"/>
    <w:next w:val="21"/>
    <w:qFormat/>
    <w:uiPriority w:val="0"/>
    <w:pPr>
      <w:ind w:firstLine="420" w:firstLineChars="200"/>
    </w:pPr>
  </w:style>
  <w:style w:type="table" w:styleId="28">
    <w:name w:val="Table Grid"/>
    <w:basedOn w:val="27"/>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basedOn w:val="29"/>
    <w:qFormat/>
    <w:uiPriority w:val="0"/>
    <w:rPr>
      <w:b/>
      <w:bCs/>
    </w:rPr>
  </w:style>
  <w:style w:type="character" w:styleId="31">
    <w:name w:val="page number"/>
    <w:basedOn w:val="29"/>
    <w:qFormat/>
    <w:uiPriority w:val="0"/>
  </w:style>
  <w:style w:type="character" w:styleId="32">
    <w:name w:val="Hyperlink"/>
    <w:basedOn w:val="29"/>
    <w:unhideWhenUsed/>
    <w:qFormat/>
    <w:uiPriority w:val="99"/>
    <w:rPr>
      <w:color w:val="0000FF"/>
      <w:u w:val="single"/>
    </w:rPr>
  </w:style>
  <w:style w:type="paragraph" w:styleId="33">
    <w:name w:val="List Paragraph"/>
    <w:basedOn w:val="1"/>
    <w:link w:val="65"/>
    <w:qFormat/>
    <w:uiPriority w:val="0"/>
    <w:pPr>
      <w:ind w:firstLine="420" w:firstLineChars="200"/>
    </w:pPr>
    <w:rPr>
      <w:kern w:val="0"/>
    </w:rPr>
  </w:style>
  <w:style w:type="paragraph" w:customStyle="1" w:styleId="34">
    <w:name w:val="正文 第一章"/>
    <w:basedOn w:val="1"/>
    <w:next w:val="35"/>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5">
    <w:name w:val="正文 1.1"/>
    <w:basedOn w:val="1"/>
    <w:next w:val="36"/>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6">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7">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paragraph" w:customStyle="1" w:styleId="38">
    <w:name w:val="首行缩进"/>
    <w:basedOn w:val="1"/>
    <w:next w:val="1"/>
    <w:qFormat/>
    <w:uiPriority w:val="0"/>
    <w:pPr>
      <w:spacing w:line="360" w:lineRule="auto"/>
      <w:ind w:firstLine="200" w:firstLineChars="200"/>
    </w:pPr>
    <w:rPr>
      <w:rFonts w:ascii="Calibri" w:hAnsi="Calibri"/>
      <w:sz w:val="24"/>
      <w:szCs w:val="21"/>
    </w:rPr>
  </w:style>
  <w:style w:type="paragraph" w:customStyle="1" w:styleId="39">
    <w:name w:val="正文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0">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41">
    <w:name w:val="第四级"/>
    <w:basedOn w:val="1"/>
    <w:next w:val="40"/>
    <w:qFormat/>
    <w:uiPriority w:val="0"/>
    <w:pPr>
      <w:numPr>
        <w:ilvl w:val="3"/>
        <w:numId w:val="1"/>
      </w:numPr>
      <w:adjustRightInd w:val="0"/>
      <w:spacing w:line="360" w:lineRule="auto"/>
      <w:textAlignment w:val="baseline"/>
    </w:pPr>
    <w:rPr>
      <w:rFonts w:ascii="宋体" w:hAnsi="宋体" w:eastAsia="仿宋"/>
      <w:kern w:val="0"/>
      <w:szCs w:val="21"/>
    </w:rPr>
  </w:style>
  <w:style w:type="paragraph" w:styleId="42">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43">
    <w:name w:val="标题 2 New"/>
    <w:basedOn w:val="44"/>
    <w:next w:val="44"/>
    <w:qFormat/>
    <w:uiPriority w:val="0"/>
    <w:pPr>
      <w:keepNext/>
      <w:keepLines/>
      <w:spacing w:before="260" w:after="260" w:line="413" w:lineRule="auto"/>
      <w:outlineLvl w:val="1"/>
    </w:pPr>
    <w:rPr>
      <w:rFonts w:ascii="Arial" w:hAnsi="Arial" w:eastAsia="黑体"/>
      <w:b/>
      <w:bCs/>
      <w:sz w:val="32"/>
      <w:szCs w:val="32"/>
    </w:rPr>
  </w:style>
  <w:style w:type="paragraph" w:customStyle="1" w:styleId="44">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2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_3_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Normal_0"/>
    <w:qFormat/>
    <w:uiPriority w:val="99"/>
    <w:rPr>
      <w:rFonts w:ascii="Calibri" w:hAnsi="Calibri" w:eastAsia="宋体" w:cs="Times New Roman"/>
      <w:sz w:val="24"/>
      <w:szCs w:val="24"/>
      <w:lang w:val="en-US" w:eastAsia="zh-CN" w:bidi="ar-SA"/>
    </w:rPr>
  </w:style>
  <w:style w:type="paragraph" w:customStyle="1" w:styleId="48">
    <w:name w:val="Default"/>
    <w:next w:val="23"/>
    <w:unhideWhenUsed/>
    <w:qFormat/>
    <w:uiPriority w:val="99"/>
    <w:pPr>
      <w:widowControl w:val="0"/>
      <w:autoSpaceDE w:val="0"/>
      <w:autoSpaceDN w:val="0"/>
      <w:adjustRightInd w:val="0"/>
    </w:pPr>
    <w:rPr>
      <w:rFonts w:ascii="宋体" w:hAnsi="宋体" w:eastAsia="宋体" w:cs="Times New Roman"/>
      <w:color w:val="000000"/>
      <w:sz w:val="24"/>
      <w:lang w:val="en-US" w:eastAsia="zh-CN" w:bidi="ar-SA"/>
    </w:rPr>
  </w:style>
  <w:style w:type="character" w:customStyle="1" w:styleId="49">
    <w:name w:val="正文文本缩进 字符"/>
    <w:link w:val="13"/>
    <w:qFormat/>
    <w:locked/>
    <w:uiPriority w:val="0"/>
    <w:rPr>
      <w:rFonts w:ascii="宋体" w:hAnsi="Courier New" w:eastAsia="宋体"/>
      <w:spacing w:val="-4"/>
      <w:sz w:val="18"/>
    </w:rPr>
  </w:style>
  <w:style w:type="character" w:customStyle="1" w:styleId="50">
    <w:name w:val="标题 1 字符"/>
    <w:basedOn w:val="29"/>
    <w:link w:val="3"/>
    <w:qFormat/>
    <w:uiPriority w:val="0"/>
    <w:rPr>
      <w:rFonts w:ascii="宋体" w:hAnsi="Arial" w:eastAsia="黑体" w:cs="Times New Roman"/>
      <w:b/>
      <w:bCs/>
      <w:color w:val="000000"/>
      <w:kern w:val="44"/>
      <w:sz w:val="36"/>
      <w:szCs w:val="32"/>
    </w:rPr>
  </w:style>
  <w:style w:type="character" w:customStyle="1" w:styleId="51">
    <w:name w:val="标题 2 字符"/>
    <w:basedOn w:val="29"/>
    <w:link w:val="4"/>
    <w:semiHidden/>
    <w:qFormat/>
    <w:uiPriority w:val="9"/>
    <w:rPr>
      <w:rFonts w:ascii="Cambria" w:hAnsi="Cambria" w:eastAsia="宋体" w:cs="Times New Roman"/>
      <w:b/>
      <w:bCs/>
      <w:sz w:val="32"/>
      <w:szCs w:val="32"/>
    </w:rPr>
  </w:style>
  <w:style w:type="character" w:customStyle="1" w:styleId="52">
    <w:name w:val="标题 3 字符"/>
    <w:basedOn w:val="29"/>
    <w:link w:val="5"/>
    <w:semiHidden/>
    <w:qFormat/>
    <w:uiPriority w:val="9"/>
    <w:rPr>
      <w:rFonts w:ascii="Times New Roman" w:hAnsi="Times New Roman" w:eastAsia="宋体" w:cs="Times New Roman"/>
      <w:b/>
      <w:bCs/>
      <w:sz w:val="32"/>
      <w:szCs w:val="32"/>
    </w:rPr>
  </w:style>
  <w:style w:type="character" w:customStyle="1" w:styleId="53">
    <w:name w:val="标题 4 字符"/>
    <w:basedOn w:val="29"/>
    <w:link w:val="6"/>
    <w:semiHidden/>
    <w:qFormat/>
    <w:uiPriority w:val="9"/>
    <w:rPr>
      <w:rFonts w:ascii="Cambria" w:hAnsi="Cambria" w:eastAsia="宋体" w:cs="Times New Roman"/>
      <w:b/>
      <w:bCs/>
      <w:sz w:val="28"/>
      <w:szCs w:val="28"/>
    </w:rPr>
  </w:style>
  <w:style w:type="character" w:customStyle="1" w:styleId="54">
    <w:name w:val="标题 5 字符"/>
    <w:basedOn w:val="29"/>
    <w:link w:val="7"/>
    <w:semiHidden/>
    <w:qFormat/>
    <w:uiPriority w:val="9"/>
    <w:rPr>
      <w:rFonts w:ascii="Times New Roman" w:hAnsi="Times New Roman" w:eastAsia="宋体" w:cs="Times New Roman"/>
      <w:b/>
      <w:bCs/>
      <w:sz w:val="28"/>
      <w:szCs w:val="28"/>
    </w:rPr>
  </w:style>
  <w:style w:type="character" w:customStyle="1" w:styleId="55">
    <w:name w:val="标题 6 字符"/>
    <w:basedOn w:val="29"/>
    <w:link w:val="8"/>
    <w:semiHidden/>
    <w:qFormat/>
    <w:uiPriority w:val="9"/>
    <w:rPr>
      <w:rFonts w:ascii="Cambria" w:hAnsi="Cambria" w:eastAsia="宋体" w:cs="Times New Roman"/>
      <w:b/>
      <w:bCs/>
      <w:sz w:val="24"/>
      <w:szCs w:val="24"/>
    </w:rPr>
  </w:style>
  <w:style w:type="character" w:customStyle="1" w:styleId="56">
    <w:name w:val="标题 7 字符"/>
    <w:basedOn w:val="29"/>
    <w:link w:val="9"/>
    <w:semiHidden/>
    <w:qFormat/>
    <w:uiPriority w:val="9"/>
    <w:rPr>
      <w:rFonts w:ascii="Times New Roman" w:hAnsi="Times New Roman" w:eastAsia="宋体" w:cs="Times New Roman"/>
      <w:b/>
      <w:bCs/>
      <w:sz w:val="24"/>
      <w:szCs w:val="24"/>
    </w:rPr>
  </w:style>
  <w:style w:type="character" w:customStyle="1" w:styleId="57">
    <w:name w:val="纯文本 字符"/>
    <w:link w:val="15"/>
    <w:qFormat/>
    <w:uiPriority w:val="0"/>
    <w:rPr>
      <w:rFonts w:ascii="宋体" w:hAnsi="Courier New" w:eastAsia="宋体"/>
      <w:sz w:val="24"/>
    </w:rPr>
  </w:style>
  <w:style w:type="character" w:customStyle="1" w:styleId="58">
    <w:name w:val="日期 字符"/>
    <w:basedOn w:val="29"/>
    <w:link w:val="16"/>
    <w:semiHidden/>
    <w:qFormat/>
    <w:uiPriority w:val="99"/>
    <w:rPr>
      <w:rFonts w:ascii="Times New Roman" w:hAnsi="Times New Roman" w:eastAsia="宋体" w:cs="Times New Roman"/>
      <w:sz w:val="28"/>
      <w:szCs w:val="20"/>
    </w:rPr>
  </w:style>
  <w:style w:type="character" w:customStyle="1" w:styleId="59">
    <w:name w:val="批注框文本 字符"/>
    <w:basedOn w:val="29"/>
    <w:link w:val="17"/>
    <w:semiHidden/>
    <w:qFormat/>
    <w:uiPriority w:val="99"/>
    <w:rPr>
      <w:rFonts w:ascii="Times New Roman" w:hAnsi="Times New Roman" w:eastAsia="宋体" w:cs="Times New Roman"/>
      <w:sz w:val="18"/>
      <w:szCs w:val="18"/>
    </w:rPr>
  </w:style>
  <w:style w:type="character" w:customStyle="1" w:styleId="60">
    <w:name w:val="页脚 字符"/>
    <w:basedOn w:val="29"/>
    <w:link w:val="18"/>
    <w:qFormat/>
    <w:uiPriority w:val="99"/>
    <w:rPr>
      <w:rFonts w:ascii="Times New Roman" w:hAnsi="Times New Roman" w:eastAsia="宋体" w:cs="Times New Roman"/>
      <w:sz w:val="18"/>
      <w:szCs w:val="18"/>
    </w:rPr>
  </w:style>
  <w:style w:type="character" w:customStyle="1" w:styleId="61">
    <w:name w:val="页眉 字符"/>
    <w:basedOn w:val="29"/>
    <w:link w:val="19"/>
    <w:semiHidden/>
    <w:qFormat/>
    <w:uiPriority w:val="99"/>
    <w:rPr>
      <w:rFonts w:ascii="Times New Roman" w:hAnsi="Times New Roman" w:eastAsia="宋体" w:cs="Times New Roman"/>
      <w:sz w:val="18"/>
      <w:szCs w:val="18"/>
    </w:rPr>
  </w:style>
  <w:style w:type="character" w:customStyle="1" w:styleId="62">
    <w:name w:val="标题 字符"/>
    <w:basedOn w:val="29"/>
    <w:link w:val="25"/>
    <w:qFormat/>
    <w:uiPriority w:val="10"/>
    <w:rPr>
      <w:rFonts w:ascii="Cambria" w:hAnsi="Cambria" w:eastAsia="宋体" w:cs="Times New Roman"/>
      <w:b/>
      <w:bCs/>
      <w:sz w:val="32"/>
      <w:szCs w:val="32"/>
    </w:rPr>
  </w:style>
  <w:style w:type="character" w:customStyle="1" w:styleId="63">
    <w:name w:val="正文文本缩进 Char1"/>
    <w:basedOn w:val="29"/>
    <w:semiHidden/>
    <w:qFormat/>
    <w:uiPriority w:val="99"/>
    <w:rPr>
      <w:rFonts w:ascii="Times New Roman" w:hAnsi="Times New Roman" w:eastAsia="宋体" w:cs="Times New Roman"/>
      <w:sz w:val="28"/>
      <w:szCs w:val="20"/>
    </w:rPr>
  </w:style>
  <w:style w:type="character" w:customStyle="1" w:styleId="64">
    <w:name w:val="纯文本 Char"/>
    <w:basedOn w:val="29"/>
    <w:semiHidden/>
    <w:qFormat/>
    <w:uiPriority w:val="99"/>
    <w:rPr>
      <w:rFonts w:ascii="宋体" w:hAnsi="Courier New" w:eastAsia="宋体" w:cs="Courier New"/>
      <w:szCs w:val="21"/>
    </w:rPr>
  </w:style>
  <w:style w:type="character" w:customStyle="1" w:styleId="65">
    <w:name w:val="列出段落 字符"/>
    <w:link w:val="33"/>
    <w:qFormat/>
    <w:locked/>
    <w:uiPriority w:val="0"/>
    <w:rPr>
      <w:rFonts w:ascii="Times New Roman" w:hAnsi="Times New Roman" w:eastAsia="宋体" w:cs="Times New Roman"/>
      <w:sz w:val="28"/>
      <w:szCs w:val="20"/>
    </w:rPr>
  </w:style>
  <w:style w:type="character" w:customStyle="1" w:styleId="66">
    <w:name w:val="正文 第五章 中间"/>
    <w:qFormat/>
    <w:uiPriority w:val="0"/>
    <w:rPr>
      <w:b/>
      <w:bCs/>
      <w:color w:val="000000"/>
      <w:sz w:val="32"/>
    </w:rPr>
  </w:style>
  <w:style w:type="character" w:customStyle="1" w:styleId="67">
    <w:name w:val="标题 3 Char"/>
    <w:qFormat/>
    <w:uiPriority w:val="0"/>
    <w:rPr>
      <w:rFonts w:eastAsia="宋体"/>
      <w:b/>
      <w:bCs/>
      <w:kern w:val="2"/>
      <w:sz w:val="32"/>
      <w:szCs w:val="32"/>
      <w:lang w:val="en-US" w:eastAsia="zh-CN" w:bidi="ar-SA"/>
    </w:rPr>
  </w:style>
  <w:style w:type="paragraph" w:customStyle="1" w:styleId="68">
    <w:name w:val="xl31"/>
    <w:basedOn w:val="1"/>
    <w:qFormat/>
    <w:uiPriority w:val="0"/>
    <w:pPr>
      <w:widowControl/>
      <w:spacing w:before="100" w:beforeAutospacing="1" w:after="100" w:afterAutospacing="1"/>
      <w:jc w:val="center"/>
    </w:pPr>
    <w:rPr>
      <w:rFonts w:ascii="宋体" w:hAnsi="宋体"/>
      <w:b/>
      <w:bCs/>
      <w:kern w:val="0"/>
      <w:szCs w:val="28"/>
    </w:rPr>
  </w:style>
  <w:style w:type="paragraph" w:customStyle="1" w:styleId="69">
    <w:name w:val="正文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70">
    <w:name w:val="正文_3"/>
    <w:basedOn w:val="1"/>
    <w:qFormat/>
    <w:uiPriority w:val="0"/>
    <w:pPr>
      <w:jc w:val="center"/>
    </w:pPr>
    <w:rPr>
      <w:rFonts w:ascii="宋体" w:hAnsi="宋体"/>
      <w:b/>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42</Pages>
  <Words>19747</Words>
  <Characters>20510</Characters>
  <Lines>170</Lines>
  <Paragraphs>48</Paragraphs>
  <TotalTime>3</TotalTime>
  <ScaleCrop>false</ScaleCrop>
  <LinksUpToDate>false</LinksUpToDate>
  <CharactersWithSpaces>23420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Administrator</cp:lastModifiedBy>
  <cp:lastPrinted>2019-06-10T01:13:00Z</cp:lastPrinted>
  <dcterms:modified xsi:type="dcterms:W3CDTF">2023-08-11T05:24:20Z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EC2D55065EE9410B8AC07D03BAF4E20B</vt:lpwstr>
  </property>
</Properties>
</file>